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887FB" w14:textId="5AEBF9DC" w:rsidR="00B53784" w:rsidRPr="009468DE" w:rsidRDefault="00B53784">
      <w:pPr>
        <w:rPr>
          <w:rFonts w:ascii="Times New Roman" w:hAnsi="Times New Roman" w:cs="Times New Roman"/>
        </w:rPr>
      </w:pPr>
      <w:r w:rsidRPr="009468DE">
        <w:rPr>
          <w:rFonts w:ascii="Times New Roman" w:hAnsi="Times New Roman" w:cs="Times New Roman"/>
          <w:b/>
        </w:rPr>
        <w:t>PI Name:</w:t>
      </w:r>
      <w:r w:rsidRPr="009468DE">
        <w:rPr>
          <w:rFonts w:ascii="Times New Roman" w:hAnsi="Times New Roman" w:cs="Times New Roman"/>
        </w:rPr>
        <w:t xml:space="preserve"> </w:t>
      </w:r>
      <w:r w:rsidR="00D971F5" w:rsidRPr="009468DE">
        <w:rPr>
          <w:rFonts w:ascii="Times New Roman" w:hAnsi="Times New Roman" w:cs="Times New Roman"/>
        </w:rPr>
        <w:t xml:space="preserve">Robert M. </w:t>
      </w:r>
      <w:proofErr w:type="spellStart"/>
      <w:r w:rsidR="00D971F5" w:rsidRPr="009468DE">
        <w:rPr>
          <w:rFonts w:ascii="Times New Roman" w:hAnsi="Times New Roman" w:cs="Times New Roman"/>
        </w:rPr>
        <w:t>Rioux</w:t>
      </w:r>
      <w:proofErr w:type="spellEnd"/>
      <w:r w:rsidR="004C00B9">
        <w:rPr>
          <w:rFonts w:ascii="Times New Roman" w:hAnsi="Times New Roman" w:cs="Times New Roman"/>
        </w:rPr>
        <w:t xml:space="preserve"> and </w:t>
      </w:r>
      <w:proofErr w:type="spellStart"/>
      <w:r w:rsidR="004C00B9">
        <w:rPr>
          <w:rFonts w:ascii="Times New Roman" w:hAnsi="Times New Roman" w:cs="Times New Roman"/>
        </w:rPr>
        <w:t>Taslima</w:t>
      </w:r>
      <w:proofErr w:type="spellEnd"/>
      <w:r w:rsidR="004C00B9">
        <w:rPr>
          <w:rFonts w:ascii="Times New Roman" w:hAnsi="Times New Roman" w:cs="Times New Roman"/>
        </w:rPr>
        <w:t xml:space="preserve"> </w:t>
      </w:r>
      <w:r w:rsidR="00C01C41">
        <w:rPr>
          <w:rFonts w:ascii="Times New Roman" w:hAnsi="Times New Roman" w:cs="Times New Roman"/>
        </w:rPr>
        <w:t xml:space="preserve">A. </w:t>
      </w:r>
      <w:r w:rsidR="001113F2">
        <w:rPr>
          <w:rFonts w:ascii="Times New Roman" w:hAnsi="Times New Roman" w:cs="Times New Roman"/>
        </w:rPr>
        <w:t>Zaman</w:t>
      </w:r>
    </w:p>
    <w:p w14:paraId="7B057369" w14:textId="77777777" w:rsidR="00B53784" w:rsidRPr="009468DE" w:rsidRDefault="00B53784">
      <w:pPr>
        <w:rPr>
          <w:rFonts w:ascii="Times New Roman" w:hAnsi="Times New Roman" w:cs="Times New Roman"/>
        </w:rPr>
      </w:pPr>
    </w:p>
    <w:p w14:paraId="1EFD68FC" w14:textId="69CC4BD4" w:rsidR="00EB1A68" w:rsidRPr="009468DE" w:rsidRDefault="00B53784">
      <w:pPr>
        <w:rPr>
          <w:rFonts w:ascii="Times New Roman" w:hAnsi="Times New Roman" w:cs="Times New Roman"/>
        </w:rPr>
      </w:pPr>
      <w:r w:rsidRPr="009468DE">
        <w:rPr>
          <w:rFonts w:ascii="Times New Roman" w:hAnsi="Times New Roman" w:cs="Times New Roman"/>
          <w:b/>
        </w:rPr>
        <w:t>Science Education Title:</w:t>
      </w:r>
      <w:r w:rsidRPr="009468DE">
        <w:rPr>
          <w:rFonts w:ascii="Times New Roman" w:hAnsi="Times New Roman" w:cs="Times New Roman"/>
        </w:rPr>
        <w:t xml:space="preserve"> </w:t>
      </w:r>
      <w:r w:rsidR="006A55D8" w:rsidRPr="009468DE">
        <w:rPr>
          <w:rFonts w:ascii="Times New Roman" w:hAnsi="Times New Roman" w:cs="Times New Roman"/>
          <w:color w:val="1A1A1A"/>
        </w:rPr>
        <w:t xml:space="preserve">Proper </w:t>
      </w:r>
      <w:r w:rsidR="004B4746">
        <w:rPr>
          <w:rFonts w:ascii="Times New Roman" w:hAnsi="Times New Roman" w:cs="Times New Roman"/>
          <w:color w:val="1A1A1A"/>
        </w:rPr>
        <w:t>W</w:t>
      </w:r>
      <w:r w:rsidR="006A55D8" w:rsidRPr="009468DE">
        <w:rPr>
          <w:rFonts w:ascii="Times New Roman" w:hAnsi="Times New Roman" w:cs="Times New Roman"/>
          <w:color w:val="1A1A1A"/>
        </w:rPr>
        <w:t xml:space="preserve">aste </w:t>
      </w:r>
      <w:r w:rsidR="004B4746">
        <w:rPr>
          <w:rFonts w:ascii="Times New Roman" w:hAnsi="Times New Roman" w:cs="Times New Roman"/>
          <w:color w:val="1A1A1A"/>
        </w:rPr>
        <w:t>D</w:t>
      </w:r>
      <w:r w:rsidR="006A55D8" w:rsidRPr="009468DE">
        <w:rPr>
          <w:rFonts w:ascii="Times New Roman" w:hAnsi="Times New Roman" w:cs="Times New Roman"/>
          <w:color w:val="1A1A1A"/>
        </w:rPr>
        <w:t xml:space="preserve">isposal, </w:t>
      </w:r>
      <w:r w:rsidR="004B4746">
        <w:rPr>
          <w:rFonts w:ascii="Times New Roman" w:hAnsi="Times New Roman" w:cs="Times New Roman"/>
          <w:color w:val="1A1A1A"/>
        </w:rPr>
        <w:t>I</w:t>
      </w:r>
      <w:r w:rsidR="006A55D8" w:rsidRPr="009468DE">
        <w:rPr>
          <w:rFonts w:ascii="Times New Roman" w:hAnsi="Times New Roman" w:cs="Times New Roman"/>
          <w:color w:val="1A1A1A"/>
        </w:rPr>
        <w:t xml:space="preserve">ncluding </w:t>
      </w:r>
      <w:r w:rsidR="004B4746">
        <w:rPr>
          <w:rFonts w:ascii="Times New Roman" w:hAnsi="Times New Roman" w:cs="Times New Roman"/>
          <w:color w:val="1A1A1A"/>
        </w:rPr>
        <w:t>S</w:t>
      </w:r>
      <w:r w:rsidR="006A55D8" w:rsidRPr="009468DE">
        <w:rPr>
          <w:rFonts w:ascii="Times New Roman" w:hAnsi="Times New Roman" w:cs="Times New Roman"/>
          <w:color w:val="1A1A1A"/>
        </w:rPr>
        <w:t xml:space="preserve">harps and </w:t>
      </w:r>
      <w:r w:rsidR="004B4746">
        <w:rPr>
          <w:rFonts w:ascii="Times New Roman" w:hAnsi="Times New Roman" w:cs="Times New Roman"/>
          <w:color w:val="1A1A1A"/>
        </w:rPr>
        <w:t>G</w:t>
      </w:r>
      <w:r w:rsidR="006A55D8" w:rsidRPr="009468DE">
        <w:rPr>
          <w:rFonts w:ascii="Times New Roman" w:hAnsi="Times New Roman" w:cs="Times New Roman"/>
          <w:color w:val="1A1A1A"/>
        </w:rPr>
        <w:t>lass</w:t>
      </w:r>
    </w:p>
    <w:p w14:paraId="36303D1E" w14:textId="77777777" w:rsidR="004B4746" w:rsidRDefault="00EB1A68" w:rsidP="001113F2">
      <w:pPr>
        <w:pStyle w:val="NormalWeb"/>
        <w:jc w:val="both"/>
        <w:rPr>
          <w:rFonts w:ascii="Times New Roman" w:hAnsi="Times New Roman"/>
          <w:sz w:val="24"/>
          <w:szCs w:val="24"/>
        </w:rPr>
      </w:pPr>
      <w:r w:rsidRPr="009468DE">
        <w:rPr>
          <w:rFonts w:ascii="Times New Roman" w:hAnsi="Times New Roman"/>
          <w:b/>
          <w:sz w:val="24"/>
          <w:szCs w:val="24"/>
        </w:rPr>
        <w:t>Overview</w:t>
      </w:r>
      <w:r w:rsidRPr="009468DE">
        <w:rPr>
          <w:rFonts w:ascii="Times New Roman" w:hAnsi="Times New Roman"/>
          <w:sz w:val="24"/>
          <w:szCs w:val="24"/>
        </w:rPr>
        <w:t>:</w:t>
      </w:r>
    </w:p>
    <w:p w14:paraId="7CA63C88" w14:textId="788513B6" w:rsidR="00B53784" w:rsidRPr="009468DE" w:rsidRDefault="004648A0" w:rsidP="001113F2">
      <w:pPr>
        <w:pStyle w:val="NormalWeb"/>
        <w:jc w:val="both"/>
        <w:rPr>
          <w:rFonts w:ascii="Times New Roman" w:hAnsi="Times New Roman"/>
          <w:sz w:val="24"/>
          <w:szCs w:val="24"/>
        </w:rPr>
      </w:pPr>
      <w:r w:rsidRPr="009468DE">
        <w:rPr>
          <w:rFonts w:ascii="Times New Roman" w:hAnsi="Times New Roman"/>
          <w:sz w:val="24"/>
          <w:szCs w:val="24"/>
        </w:rPr>
        <w:t>Us</w:t>
      </w:r>
      <w:r w:rsidR="006A55D8" w:rsidRPr="009468DE">
        <w:rPr>
          <w:rFonts w:ascii="Times New Roman" w:hAnsi="Times New Roman"/>
          <w:sz w:val="24"/>
          <w:szCs w:val="24"/>
        </w:rPr>
        <w:t>ers are responsible for the proper disposal of the waste generated during the course of their work.</w:t>
      </w:r>
      <w:r w:rsidR="004B4746">
        <w:rPr>
          <w:rFonts w:ascii="Times New Roman" w:hAnsi="Times New Roman"/>
          <w:sz w:val="24"/>
          <w:szCs w:val="24"/>
        </w:rPr>
        <w:t xml:space="preserve"> </w:t>
      </w:r>
      <w:r w:rsidR="006A55D8" w:rsidRPr="009468DE">
        <w:rPr>
          <w:rFonts w:ascii="Times New Roman" w:hAnsi="Times New Roman"/>
          <w:sz w:val="24"/>
          <w:szCs w:val="24"/>
        </w:rPr>
        <w:t xml:space="preserve">Improper waste disposal may severely endanger public health </w:t>
      </w:r>
      <w:r w:rsidR="001113F2">
        <w:rPr>
          <w:rFonts w:ascii="Times New Roman" w:hAnsi="Times New Roman"/>
          <w:sz w:val="24"/>
          <w:szCs w:val="24"/>
        </w:rPr>
        <w:t>and/</w:t>
      </w:r>
      <w:r w:rsidR="006A55D8" w:rsidRPr="009468DE">
        <w:rPr>
          <w:rFonts w:ascii="Times New Roman" w:hAnsi="Times New Roman"/>
          <w:sz w:val="24"/>
          <w:szCs w:val="24"/>
        </w:rPr>
        <w:t>or the environment.</w:t>
      </w:r>
      <w:r w:rsidR="004B4746">
        <w:rPr>
          <w:rFonts w:ascii="Times New Roman" w:hAnsi="Times New Roman"/>
          <w:sz w:val="24"/>
          <w:szCs w:val="24"/>
        </w:rPr>
        <w:t xml:space="preserve"> </w:t>
      </w:r>
      <w:r w:rsidR="006A55D8" w:rsidRPr="009468DE">
        <w:rPr>
          <w:rFonts w:ascii="Times New Roman" w:hAnsi="Times New Roman"/>
          <w:sz w:val="24"/>
          <w:szCs w:val="24"/>
        </w:rPr>
        <w:t>The handling of hazardous waste must be regulated from the moment of generation until its disposal at its offsite final destination facility.</w:t>
      </w:r>
      <w:r w:rsidR="004B4746">
        <w:rPr>
          <w:rFonts w:ascii="Times New Roman" w:hAnsi="Times New Roman"/>
          <w:sz w:val="24"/>
          <w:szCs w:val="24"/>
        </w:rPr>
        <w:t xml:space="preserve"> </w:t>
      </w:r>
      <w:r w:rsidR="006A55D8" w:rsidRPr="009468DE">
        <w:rPr>
          <w:rFonts w:ascii="Times New Roman" w:hAnsi="Times New Roman"/>
          <w:color w:val="262626"/>
          <w:sz w:val="24"/>
          <w:szCs w:val="24"/>
        </w:rPr>
        <w:t>A waste management system must be devised before work begins on any laboratory activity.</w:t>
      </w:r>
      <w:r w:rsidR="004B4746">
        <w:rPr>
          <w:rFonts w:ascii="Times New Roman" w:hAnsi="Times New Roman"/>
          <w:sz w:val="24"/>
          <w:szCs w:val="24"/>
        </w:rPr>
        <w:t xml:space="preserve"> </w:t>
      </w:r>
      <w:r w:rsidRPr="009468DE">
        <w:rPr>
          <w:rFonts w:ascii="Times New Roman" w:hAnsi="Times New Roman"/>
          <w:sz w:val="24"/>
          <w:szCs w:val="24"/>
        </w:rPr>
        <w:t>Us</w:t>
      </w:r>
      <w:r w:rsidR="006A55D8" w:rsidRPr="009468DE">
        <w:rPr>
          <w:rFonts w:ascii="Times New Roman" w:hAnsi="Times New Roman"/>
          <w:sz w:val="24"/>
          <w:szCs w:val="24"/>
        </w:rPr>
        <w:t xml:space="preserve">ers must comply with </w:t>
      </w:r>
      <w:r w:rsidR="001113F2">
        <w:rPr>
          <w:rFonts w:ascii="Times New Roman" w:hAnsi="Times New Roman"/>
          <w:sz w:val="24"/>
          <w:szCs w:val="24"/>
        </w:rPr>
        <w:t xml:space="preserve">the rules and regulations of </w:t>
      </w:r>
      <w:r w:rsidR="006A55D8" w:rsidRPr="009468DE">
        <w:rPr>
          <w:rFonts w:ascii="Times New Roman" w:hAnsi="Times New Roman"/>
          <w:sz w:val="24"/>
          <w:szCs w:val="24"/>
        </w:rPr>
        <w:t xml:space="preserve">their institute’s Environmental Health and Safety (EHS) office, which develops and implements proper waste management systems satisfying diverse regulations and standards such as those </w:t>
      </w:r>
      <w:r w:rsidR="001113F2">
        <w:rPr>
          <w:rFonts w:ascii="Times New Roman" w:hAnsi="Times New Roman"/>
          <w:sz w:val="24"/>
          <w:szCs w:val="24"/>
        </w:rPr>
        <w:t xml:space="preserve">imposed by </w:t>
      </w:r>
      <w:r w:rsidR="006A55D8" w:rsidRPr="009468DE">
        <w:rPr>
          <w:rFonts w:ascii="Times New Roman" w:hAnsi="Times New Roman"/>
          <w:sz w:val="24"/>
          <w:szCs w:val="24"/>
        </w:rPr>
        <w:t>the Occupational Safety and Health Administration (OSHA).</w:t>
      </w:r>
    </w:p>
    <w:p w14:paraId="2F0D45BB" w14:textId="77777777" w:rsidR="004B4746" w:rsidRDefault="00B53784" w:rsidP="001113F2">
      <w:pPr>
        <w:jc w:val="both"/>
        <w:rPr>
          <w:rFonts w:ascii="Times New Roman" w:hAnsi="Times New Roman" w:cs="Times New Roman"/>
        </w:rPr>
      </w:pPr>
      <w:r w:rsidRPr="009468DE">
        <w:rPr>
          <w:rFonts w:ascii="Times New Roman" w:hAnsi="Times New Roman" w:cs="Times New Roman"/>
          <w:b/>
        </w:rPr>
        <w:t>Principles</w:t>
      </w:r>
      <w:r w:rsidRPr="009468DE">
        <w:rPr>
          <w:rFonts w:ascii="Times New Roman" w:hAnsi="Times New Roman" w:cs="Times New Roman"/>
        </w:rPr>
        <w:t>:</w:t>
      </w:r>
    </w:p>
    <w:p w14:paraId="64216929" w14:textId="5856EF7B" w:rsidR="006A55D8" w:rsidRPr="009468DE" w:rsidRDefault="006A55D8" w:rsidP="001113F2">
      <w:pPr>
        <w:jc w:val="both"/>
        <w:rPr>
          <w:rFonts w:ascii="Times New Roman" w:hAnsi="Times New Roman" w:cs="Times New Roman"/>
        </w:rPr>
      </w:pPr>
      <w:r w:rsidRPr="009468DE">
        <w:rPr>
          <w:rFonts w:ascii="Times New Roman" w:hAnsi="Times New Roman" w:cs="Times New Roman"/>
        </w:rPr>
        <w:t>Proper waste disposal begins with good waste management by the researcher, including minimum waste generation, reusing surplus materials</w:t>
      </w:r>
      <w:r w:rsidR="007C5967">
        <w:rPr>
          <w:rFonts w:ascii="Times New Roman" w:hAnsi="Times New Roman" w:cs="Times New Roman"/>
        </w:rPr>
        <w:t>,</w:t>
      </w:r>
      <w:r w:rsidRPr="009468DE">
        <w:rPr>
          <w:rFonts w:ascii="Times New Roman" w:hAnsi="Times New Roman" w:cs="Times New Roman"/>
        </w:rPr>
        <w:t xml:space="preserve"> and recycling </w:t>
      </w:r>
      <w:r w:rsidR="001113F2">
        <w:rPr>
          <w:rFonts w:ascii="Times New Roman" w:hAnsi="Times New Roman" w:cs="Times New Roman"/>
        </w:rPr>
        <w:t>of appropriate (</w:t>
      </w:r>
      <w:r w:rsidR="001113F2" w:rsidRPr="00101612">
        <w:rPr>
          <w:rFonts w:ascii="Times New Roman" w:hAnsi="Times New Roman" w:cs="Times New Roman"/>
          <w:i/>
        </w:rPr>
        <w:t>i.e.</w:t>
      </w:r>
      <w:r w:rsidR="001113F2">
        <w:rPr>
          <w:rFonts w:ascii="Times New Roman" w:hAnsi="Times New Roman" w:cs="Times New Roman"/>
        </w:rPr>
        <w:t xml:space="preserve">, uncontaminated) </w:t>
      </w:r>
      <w:r w:rsidRPr="009468DE">
        <w:rPr>
          <w:rFonts w:ascii="Times New Roman" w:hAnsi="Times New Roman" w:cs="Times New Roman"/>
        </w:rPr>
        <w:t>waste.</w:t>
      </w:r>
      <w:r w:rsidR="004B4746">
        <w:rPr>
          <w:rFonts w:ascii="Times New Roman" w:hAnsi="Times New Roman" w:cs="Times New Roman"/>
        </w:rPr>
        <w:t xml:space="preserve"> </w:t>
      </w:r>
      <w:r w:rsidRPr="009468DE">
        <w:rPr>
          <w:rFonts w:ascii="Times New Roman" w:hAnsi="Times New Roman" w:cs="Times New Roman"/>
        </w:rPr>
        <w:t>The generated waste must be properly collected and stored</w:t>
      </w:r>
      <w:r w:rsidR="003F2CC5">
        <w:rPr>
          <w:rFonts w:ascii="Times New Roman" w:hAnsi="Times New Roman" w:cs="Times New Roman"/>
        </w:rPr>
        <w:t>,</w:t>
      </w:r>
      <w:r w:rsidRPr="009468DE">
        <w:rPr>
          <w:rFonts w:ascii="Times New Roman" w:hAnsi="Times New Roman" w:cs="Times New Roman"/>
        </w:rPr>
        <w:t xml:space="preserve"> paying close attention to labeling, segregating according to chemical compatibility</w:t>
      </w:r>
      <w:r w:rsidR="00EB5BAF">
        <w:rPr>
          <w:rFonts w:ascii="Times New Roman" w:hAnsi="Times New Roman" w:cs="Times New Roman"/>
        </w:rPr>
        <w:t>,</w:t>
      </w:r>
      <w:r w:rsidRPr="009468DE">
        <w:rPr>
          <w:rFonts w:ascii="Times New Roman" w:hAnsi="Times New Roman" w:cs="Times New Roman"/>
        </w:rPr>
        <w:t xml:space="preserve"> and accumulating in a well</w:t>
      </w:r>
      <w:r w:rsidR="00EB5BAF">
        <w:rPr>
          <w:rFonts w:ascii="Times New Roman" w:hAnsi="Times New Roman" w:cs="Times New Roman"/>
        </w:rPr>
        <w:t>-</w:t>
      </w:r>
      <w:r w:rsidRPr="009468DE">
        <w:rPr>
          <w:rFonts w:ascii="Times New Roman" w:hAnsi="Times New Roman" w:cs="Times New Roman"/>
        </w:rPr>
        <w:t>ventilated location.</w:t>
      </w:r>
      <w:r w:rsidR="004B4746">
        <w:rPr>
          <w:rFonts w:ascii="Times New Roman" w:hAnsi="Times New Roman" w:cs="Times New Roman"/>
        </w:rPr>
        <w:t xml:space="preserve"> </w:t>
      </w:r>
      <w:r w:rsidR="001113F2">
        <w:rPr>
          <w:rFonts w:ascii="Times New Roman" w:hAnsi="Times New Roman" w:cs="Times New Roman"/>
        </w:rPr>
        <w:t>This location should be well</w:t>
      </w:r>
      <w:r w:rsidR="00EB5BAF">
        <w:rPr>
          <w:rFonts w:ascii="Times New Roman" w:hAnsi="Times New Roman" w:cs="Times New Roman"/>
        </w:rPr>
        <w:t xml:space="preserve"> </w:t>
      </w:r>
      <w:r w:rsidR="001113F2">
        <w:rPr>
          <w:rFonts w:ascii="Times New Roman" w:hAnsi="Times New Roman" w:cs="Times New Roman"/>
        </w:rPr>
        <w:t>labeled.</w:t>
      </w:r>
      <w:r w:rsidR="004B4746">
        <w:rPr>
          <w:rFonts w:ascii="Times New Roman" w:hAnsi="Times New Roman" w:cs="Times New Roman"/>
        </w:rPr>
        <w:t xml:space="preserve"> </w:t>
      </w:r>
      <w:r w:rsidRPr="009468DE">
        <w:rPr>
          <w:rFonts w:ascii="Times New Roman" w:hAnsi="Times New Roman" w:cs="Times New Roman"/>
        </w:rPr>
        <w:t xml:space="preserve">Other laboratory waste items such as sharps and glass </w:t>
      </w:r>
      <w:r w:rsidR="001113F2">
        <w:rPr>
          <w:rFonts w:ascii="Times New Roman" w:hAnsi="Times New Roman" w:cs="Times New Roman"/>
        </w:rPr>
        <w:t>must also be disposed with care in appropriate labeled and compatible containers.</w:t>
      </w:r>
    </w:p>
    <w:p w14:paraId="70CC272D" w14:textId="77777777" w:rsidR="006A55D8" w:rsidRPr="009468DE" w:rsidRDefault="006A55D8" w:rsidP="001113F2">
      <w:pPr>
        <w:jc w:val="both"/>
        <w:rPr>
          <w:rFonts w:ascii="Times New Roman" w:hAnsi="Times New Roman" w:cs="Times New Roman"/>
        </w:rPr>
      </w:pPr>
    </w:p>
    <w:p w14:paraId="27428690" w14:textId="07DDD42D" w:rsidR="006D472E" w:rsidRPr="009468DE" w:rsidRDefault="006D472E" w:rsidP="001113F2">
      <w:pPr>
        <w:jc w:val="both"/>
        <w:rPr>
          <w:rFonts w:ascii="Times New Roman" w:hAnsi="Times New Roman" w:cs="Times New Roman"/>
          <w:b/>
        </w:rPr>
      </w:pPr>
      <w:commentRangeStart w:id="0"/>
      <w:r w:rsidRPr="009468DE">
        <w:rPr>
          <w:rFonts w:ascii="Times New Roman" w:hAnsi="Times New Roman" w:cs="Times New Roman"/>
          <w:b/>
        </w:rPr>
        <w:t xml:space="preserve">Procedure: </w:t>
      </w:r>
      <w:commentRangeEnd w:id="0"/>
      <w:r w:rsidR="00510C68">
        <w:rPr>
          <w:rStyle w:val="CommentReference"/>
        </w:rPr>
        <w:commentReference w:id="0"/>
      </w:r>
    </w:p>
    <w:p w14:paraId="3E3109DF" w14:textId="77777777" w:rsidR="006D472E" w:rsidRPr="009468DE" w:rsidRDefault="006D472E">
      <w:pPr>
        <w:rPr>
          <w:rFonts w:ascii="Times New Roman" w:hAnsi="Times New Roman" w:cs="Times New Roman"/>
          <w:b/>
        </w:rPr>
      </w:pPr>
    </w:p>
    <w:p w14:paraId="166BA865" w14:textId="0B9D5C78" w:rsidR="006A55D8" w:rsidRPr="009468DE" w:rsidRDefault="006A55D8" w:rsidP="006A55D8">
      <w:pPr>
        <w:pStyle w:val="ListParagraph"/>
        <w:numPr>
          <w:ilvl w:val="0"/>
          <w:numId w:val="6"/>
        </w:numPr>
        <w:spacing w:after="100"/>
        <w:rPr>
          <w:rFonts w:ascii="Times New Roman" w:hAnsi="Times New Roman" w:cs="Times New Roman"/>
        </w:rPr>
      </w:pPr>
      <w:r w:rsidRPr="009468DE">
        <w:rPr>
          <w:rFonts w:ascii="Times New Roman" w:hAnsi="Times New Roman" w:cs="Times New Roman"/>
        </w:rPr>
        <w:t>Waste Management</w:t>
      </w:r>
    </w:p>
    <w:p w14:paraId="2EF1232A" w14:textId="77777777" w:rsidR="006A55D8" w:rsidRPr="009468DE" w:rsidRDefault="006A55D8" w:rsidP="006A55D8">
      <w:pPr>
        <w:pStyle w:val="ListParagraph"/>
        <w:spacing w:after="100"/>
        <w:ind w:left="360"/>
        <w:rPr>
          <w:rFonts w:ascii="Times New Roman" w:hAnsi="Times New Roman" w:cs="Times New Roman"/>
        </w:rPr>
      </w:pPr>
    </w:p>
    <w:p w14:paraId="7DBB91DD" w14:textId="2605D825" w:rsidR="006A55D8" w:rsidRPr="009468DE" w:rsidRDefault="004648A0" w:rsidP="004648A0">
      <w:pPr>
        <w:pStyle w:val="ListParagraph"/>
        <w:numPr>
          <w:ilvl w:val="1"/>
          <w:numId w:val="6"/>
        </w:numPr>
        <w:ind w:left="900" w:hanging="540"/>
        <w:rPr>
          <w:rFonts w:ascii="Times New Roman" w:hAnsi="Times New Roman" w:cs="Times New Roman"/>
        </w:rPr>
      </w:pPr>
      <w:r w:rsidRPr="009468DE">
        <w:rPr>
          <w:rFonts w:ascii="Times New Roman" w:hAnsi="Times New Roman" w:cs="Times New Roman"/>
          <w:color w:val="262626"/>
        </w:rPr>
        <w:t>Us</w:t>
      </w:r>
      <w:r w:rsidR="006A55D8" w:rsidRPr="009468DE">
        <w:rPr>
          <w:rFonts w:ascii="Times New Roman" w:hAnsi="Times New Roman" w:cs="Times New Roman"/>
          <w:color w:val="262626"/>
        </w:rPr>
        <w:t>ers should make an effo</w:t>
      </w:r>
      <w:bookmarkStart w:id="1" w:name="_GoBack"/>
      <w:bookmarkEnd w:id="1"/>
      <w:r w:rsidR="006A55D8" w:rsidRPr="009468DE">
        <w:rPr>
          <w:rFonts w:ascii="Times New Roman" w:hAnsi="Times New Roman" w:cs="Times New Roman"/>
          <w:color w:val="262626"/>
        </w:rPr>
        <w:t>rt in keeping waste to a minimum.</w:t>
      </w:r>
      <w:r w:rsidR="004B4746">
        <w:rPr>
          <w:rFonts w:ascii="Times New Roman" w:hAnsi="Times New Roman" w:cs="Times New Roman"/>
          <w:color w:val="262626"/>
        </w:rPr>
        <w:t xml:space="preserve"> </w:t>
      </w:r>
      <w:r w:rsidR="006A55D8" w:rsidRPr="009468DE">
        <w:rPr>
          <w:rFonts w:ascii="Times New Roman" w:hAnsi="Times New Roman" w:cs="Times New Roman"/>
          <w:color w:val="262626"/>
        </w:rPr>
        <w:t xml:space="preserve">The best way to do so is by reducing the scale of operation, which </w:t>
      </w:r>
      <w:r w:rsidR="00EB5BAF">
        <w:rPr>
          <w:rFonts w:ascii="Times New Roman" w:hAnsi="Times New Roman" w:cs="Times New Roman"/>
          <w:color w:val="262626"/>
        </w:rPr>
        <w:t>minimizes</w:t>
      </w:r>
      <w:r w:rsidR="00EB5BAF" w:rsidRPr="009468DE">
        <w:rPr>
          <w:rFonts w:ascii="Times New Roman" w:hAnsi="Times New Roman" w:cs="Times New Roman"/>
          <w:color w:val="262626"/>
        </w:rPr>
        <w:t xml:space="preserve"> </w:t>
      </w:r>
      <w:r w:rsidR="006A55D8" w:rsidRPr="009468DE">
        <w:rPr>
          <w:rFonts w:ascii="Times New Roman" w:hAnsi="Times New Roman" w:cs="Times New Roman"/>
          <w:color w:val="262626"/>
        </w:rPr>
        <w:t>the quantity of waste generated. When</w:t>
      </w:r>
      <w:r w:rsidR="001113F2">
        <w:rPr>
          <w:rFonts w:ascii="Times New Roman" w:hAnsi="Times New Roman" w:cs="Times New Roman"/>
          <w:color w:val="262626"/>
        </w:rPr>
        <w:t>ever</w:t>
      </w:r>
      <w:r w:rsidR="006A55D8" w:rsidRPr="009468DE">
        <w:rPr>
          <w:rFonts w:ascii="Times New Roman" w:hAnsi="Times New Roman" w:cs="Times New Roman"/>
          <w:color w:val="262626"/>
        </w:rPr>
        <w:t xml:space="preserve"> possible, chemicals used should be substituted with less hazardous chemicals. </w:t>
      </w:r>
    </w:p>
    <w:p w14:paraId="34728E7C" w14:textId="77777777" w:rsidR="006A55D8" w:rsidRPr="009468DE" w:rsidRDefault="006A55D8" w:rsidP="004648A0">
      <w:pPr>
        <w:pStyle w:val="ListParagraph"/>
        <w:ind w:left="900"/>
        <w:rPr>
          <w:rFonts w:ascii="Times New Roman" w:hAnsi="Times New Roman" w:cs="Times New Roman"/>
        </w:rPr>
      </w:pPr>
    </w:p>
    <w:p w14:paraId="35B1E9B2" w14:textId="6037154E" w:rsidR="006A55D8" w:rsidRPr="009468DE" w:rsidRDefault="004F1938" w:rsidP="004648A0">
      <w:pPr>
        <w:pStyle w:val="ListParagraph"/>
        <w:numPr>
          <w:ilvl w:val="1"/>
          <w:numId w:val="6"/>
        </w:numPr>
        <w:ind w:left="900" w:hanging="540"/>
        <w:rPr>
          <w:rFonts w:ascii="Times New Roman" w:hAnsi="Times New Roman" w:cs="Times New Roman"/>
        </w:rPr>
      </w:pPr>
      <w:commentRangeStart w:id="2"/>
      <w:ins w:id="3" w:author="Rob Rioux" w:date="2016-12-13T13:24:00Z">
        <w:r>
          <w:rPr>
            <w:rFonts w:ascii="Times New Roman" w:hAnsi="Times New Roman" w:cs="Times New Roman"/>
            <w:color w:val="262626"/>
          </w:rPr>
          <w:t xml:space="preserve">Chemical quantities should be kept to minimum. </w:t>
        </w:r>
        <w:del w:id="4" w:author="Andrew" w:date="2016-12-16T14:17:00Z">
          <w:r w:rsidDel="00101612">
            <w:rPr>
              <w:rFonts w:ascii="Times New Roman" w:hAnsi="Times New Roman" w:cs="Times New Roman"/>
              <w:color w:val="262626"/>
            </w:rPr>
            <w:delText xml:space="preserve"> </w:delText>
          </w:r>
        </w:del>
        <w:r>
          <w:rPr>
            <w:rFonts w:ascii="Times New Roman" w:hAnsi="Times New Roman" w:cs="Times New Roman"/>
            <w:color w:val="262626"/>
          </w:rPr>
          <w:t>Store only what will be used in the near term</w:t>
        </w:r>
      </w:ins>
      <w:r w:rsidR="006A55D8" w:rsidRPr="009468DE">
        <w:rPr>
          <w:rFonts w:ascii="Times New Roman" w:hAnsi="Times New Roman" w:cs="Times New Roman"/>
          <w:color w:val="262626"/>
        </w:rPr>
        <w:t xml:space="preserve">. </w:t>
      </w:r>
      <w:commentRangeEnd w:id="2"/>
      <w:r>
        <w:rPr>
          <w:rStyle w:val="CommentReference"/>
        </w:rPr>
        <w:commentReference w:id="2"/>
      </w:r>
    </w:p>
    <w:p w14:paraId="4D7C0A35" w14:textId="77777777" w:rsidR="006A55D8" w:rsidRPr="009468DE" w:rsidRDefault="006A55D8" w:rsidP="004648A0">
      <w:pPr>
        <w:rPr>
          <w:rFonts w:ascii="Times New Roman" w:hAnsi="Times New Roman" w:cs="Times New Roman"/>
        </w:rPr>
      </w:pPr>
    </w:p>
    <w:p w14:paraId="53AA0F4A" w14:textId="63D2F645" w:rsidR="004648A0" w:rsidRPr="009468DE" w:rsidRDefault="006A55D8" w:rsidP="004648A0">
      <w:pPr>
        <w:pStyle w:val="ListParagraph"/>
        <w:numPr>
          <w:ilvl w:val="1"/>
          <w:numId w:val="6"/>
        </w:numPr>
        <w:ind w:left="900" w:hanging="540"/>
        <w:rPr>
          <w:rFonts w:ascii="Times New Roman" w:hAnsi="Times New Roman" w:cs="Times New Roman"/>
        </w:rPr>
      </w:pPr>
      <w:commentRangeStart w:id="5"/>
      <w:r w:rsidRPr="009468DE">
        <w:rPr>
          <w:rFonts w:ascii="Times New Roman" w:hAnsi="Times New Roman" w:cs="Times New Roman"/>
          <w:color w:val="262626"/>
        </w:rPr>
        <w:t xml:space="preserve">Besides preventing or minimizing waste generation, chemicals should be recycled or recovered </w:t>
      </w:r>
      <w:r w:rsidR="001113F2">
        <w:rPr>
          <w:rFonts w:ascii="Times New Roman" w:hAnsi="Times New Roman" w:cs="Times New Roman"/>
          <w:color w:val="262626"/>
        </w:rPr>
        <w:t>for reuse</w:t>
      </w:r>
      <w:r w:rsidRPr="009468DE">
        <w:rPr>
          <w:rFonts w:ascii="Times New Roman" w:hAnsi="Times New Roman" w:cs="Times New Roman"/>
          <w:color w:val="262626"/>
        </w:rPr>
        <w:t xml:space="preserve">. </w:t>
      </w:r>
      <w:commentRangeEnd w:id="5"/>
      <w:r w:rsidR="004F1938">
        <w:rPr>
          <w:rStyle w:val="CommentReference"/>
        </w:rPr>
        <w:commentReference w:id="5"/>
      </w:r>
    </w:p>
    <w:p w14:paraId="7007D6E2" w14:textId="77777777" w:rsidR="004648A0" w:rsidRPr="009468DE" w:rsidRDefault="004648A0" w:rsidP="004648A0">
      <w:pPr>
        <w:rPr>
          <w:rFonts w:ascii="Times New Roman" w:hAnsi="Times New Roman" w:cs="Times New Roman"/>
          <w:color w:val="262626"/>
        </w:rPr>
      </w:pPr>
    </w:p>
    <w:p w14:paraId="482B5385" w14:textId="1C5599C7" w:rsidR="006A55D8" w:rsidRPr="009468DE" w:rsidRDefault="006A55D8" w:rsidP="004648A0">
      <w:pPr>
        <w:pStyle w:val="ListParagraph"/>
        <w:numPr>
          <w:ilvl w:val="1"/>
          <w:numId w:val="6"/>
        </w:numPr>
        <w:ind w:left="900" w:hanging="540"/>
        <w:rPr>
          <w:rFonts w:ascii="Times New Roman" w:hAnsi="Times New Roman" w:cs="Times New Roman"/>
        </w:rPr>
      </w:pPr>
      <w:commentRangeStart w:id="6"/>
      <w:r w:rsidRPr="009468DE">
        <w:rPr>
          <w:rFonts w:ascii="Times New Roman" w:hAnsi="Times New Roman" w:cs="Times New Roman"/>
          <w:color w:val="262626"/>
        </w:rPr>
        <w:t xml:space="preserve">When waste is generated, it must be disposed </w:t>
      </w:r>
      <w:r w:rsidR="008A1BBA">
        <w:rPr>
          <w:rFonts w:ascii="Times New Roman" w:hAnsi="Times New Roman" w:cs="Times New Roman"/>
          <w:color w:val="262626"/>
        </w:rPr>
        <w:t xml:space="preserve">of </w:t>
      </w:r>
      <w:r w:rsidRPr="009468DE">
        <w:rPr>
          <w:rFonts w:ascii="Times New Roman" w:hAnsi="Times New Roman" w:cs="Times New Roman"/>
          <w:color w:val="262626"/>
        </w:rPr>
        <w:t>properly.</w:t>
      </w:r>
      <w:r w:rsidR="004B4746">
        <w:rPr>
          <w:rFonts w:ascii="Times New Roman" w:hAnsi="Times New Roman" w:cs="Times New Roman"/>
          <w:color w:val="262626"/>
        </w:rPr>
        <w:t xml:space="preserve"> </w:t>
      </w:r>
      <w:r w:rsidRPr="009468DE">
        <w:rPr>
          <w:rFonts w:ascii="Times New Roman" w:hAnsi="Times New Roman" w:cs="Times New Roman"/>
          <w:color w:val="262626"/>
        </w:rPr>
        <w:t>Sink disposal may not always be appropriate and may end up as a source of</w:t>
      </w:r>
      <w:r w:rsidR="001113F2">
        <w:rPr>
          <w:rFonts w:ascii="Times New Roman" w:hAnsi="Times New Roman" w:cs="Times New Roman"/>
          <w:color w:val="262626"/>
        </w:rPr>
        <w:t xml:space="preserve"> contaminant</w:t>
      </w:r>
      <w:r w:rsidR="003F2CC5">
        <w:rPr>
          <w:rFonts w:ascii="Times New Roman" w:hAnsi="Times New Roman" w:cs="Times New Roman"/>
          <w:color w:val="262626"/>
        </w:rPr>
        <w:t>s</w:t>
      </w:r>
      <w:r w:rsidR="001113F2">
        <w:rPr>
          <w:rFonts w:ascii="Times New Roman" w:hAnsi="Times New Roman" w:cs="Times New Roman"/>
          <w:color w:val="262626"/>
        </w:rPr>
        <w:t xml:space="preserve"> in drinking water.</w:t>
      </w:r>
      <w:r w:rsidR="004B4746">
        <w:rPr>
          <w:rFonts w:ascii="Times New Roman" w:hAnsi="Times New Roman" w:cs="Times New Roman"/>
          <w:color w:val="262626"/>
        </w:rPr>
        <w:t xml:space="preserve"> </w:t>
      </w:r>
      <w:r w:rsidRPr="009468DE">
        <w:rPr>
          <w:rFonts w:ascii="Times New Roman" w:hAnsi="Times New Roman" w:cs="Times New Roman"/>
          <w:color w:val="262626"/>
        </w:rPr>
        <w:t>Alternative methods of disposal should be considered including incineration, treatment, and land disposal.</w:t>
      </w:r>
      <w:r w:rsidR="004B4746">
        <w:rPr>
          <w:rFonts w:ascii="Times New Roman" w:hAnsi="Times New Roman" w:cs="Times New Roman"/>
          <w:color w:val="262626"/>
        </w:rPr>
        <w:t xml:space="preserve"> </w:t>
      </w:r>
      <w:r w:rsidRPr="009468DE">
        <w:rPr>
          <w:rFonts w:ascii="Times New Roman" w:hAnsi="Times New Roman" w:cs="Times New Roman"/>
          <w:color w:val="262626"/>
        </w:rPr>
        <w:t xml:space="preserve">The institute’s EHS office should be consulted to determine the proper disposal method for the different waste types. </w:t>
      </w:r>
      <w:commentRangeEnd w:id="6"/>
      <w:r w:rsidR="004F1938">
        <w:rPr>
          <w:rStyle w:val="CommentReference"/>
        </w:rPr>
        <w:commentReference w:id="6"/>
      </w:r>
    </w:p>
    <w:p w14:paraId="7CA50FC4" w14:textId="77777777" w:rsidR="009D6CC5" w:rsidRPr="009468DE" w:rsidRDefault="009D6CC5" w:rsidP="004648A0">
      <w:pPr>
        <w:rPr>
          <w:rFonts w:ascii="Times New Roman" w:hAnsi="Times New Roman" w:cs="Times New Roman"/>
        </w:rPr>
      </w:pPr>
    </w:p>
    <w:p w14:paraId="52DC10D0" w14:textId="5A9C9040" w:rsidR="009D6CC5" w:rsidRPr="009468DE" w:rsidRDefault="004648A0" w:rsidP="009D6CC5">
      <w:pPr>
        <w:pStyle w:val="ListParagraph"/>
        <w:numPr>
          <w:ilvl w:val="0"/>
          <w:numId w:val="6"/>
        </w:numPr>
        <w:spacing w:after="100"/>
        <w:rPr>
          <w:rFonts w:ascii="Times New Roman" w:hAnsi="Times New Roman" w:cs="Times New Roman"/>
        </w:rPr>
      </w:pPr>
      <w:r w:rsidRPr="009468DE">
        <w:rPr>
          <w:rFonts w:ascii="Times New Roman" w:hAnsi="Times New Roman" w:cs="Times New Roman"/>
        </w:rPr>
        <w:t>W</w:t>
      </w:r>
      <w:r w:rsidRPr="009468DE">
        <w:rPr>
          <w:rFonts w:ascii="Times New Roman" w:hAnsi="Times New Roman" w:cs="Times New Roman"/>
          <w:iCs/>
          <w:color w:val="262626"/>
        </w:rPr>
        <w:t>aste Collection and Storage</w:t>
      </w:r>
      <w:r w:rsidR="008A1A96">
        <w:rPr>
          <w:rFonts w:ascii="Times New Roman" w:hAnsi="Times New Roman" w:cs="Times New Roman"/>
          <w:iCs/>
          <w:color w:val="262626"/>
        </w:rPr>
        <w:t xml:space="preserve"> </w:t>
      </w:r>
    </w:p>
    <w:p w14:paraId="47CDBE84" w14:textId="77777777" w:rsidR="004648A0" w:rsidRPr="009468DE" w:rsidRDefault="004648A0" w:rsidP="004648A0">
      <w:pPr>
        <w:pStyle w:val="ListParagraph"/>
        <w:spacing w:after="100"/>
        <w:ind w:left="360"/>
        <w:rPr>
          <w:rFonts w:ascii="Times New Roman" w:hAnsi="Times New Roman" w:cs="Times New Roman"/>
        </w:rPr>
      </w:pPr>
    </w:p>
    <w:p w14:paraId="4EA155FF" w14:textId="1E6CFED1" w:rsidR="004F1938" w:rsidRPr="00101612" w:rsidRDefault="004F1938" w:rsidP="004648A0">
      <w:pPr>
        <w:pStyle w:val="ListParagraph"/>
        <w:numPr>
          <w:ilvl w:val="1"/>
          <w:numId w:val="6"/>
        </w:numPr>
        <w:spacing w:after="100"/>
        <w:ind w:left="900" w:hanging="540"/>
        <w:rPr>
          <w:rFonts w:ascii="Times New Roman" w:hAnsi="Times New Roman" w:cs="Times New Roman"/>
        </w:rPr>
      </w:pPr>
      <w:r w:rsidRPr="009468DE">
        <w:rPr>
          <w:rFonts w:ascii="Times New Roman" w:hAnsi="Times New Roman" w:cs="Times New Roman"/>
          <w:color w:val="262626"/>
        </w:rPr>
        <w:t>When generating or managing any chemical waste, proper personal protective equipment (PPE)</w:t>
      </w:r>
      <w:r>
        <w:rPr>
          <w:rFonts w:ascii="Times New Roman" w:hAnsi="Times New Roman" w:cs="Times New Roman"/>
          <w:color w:val="262626"/>
        </w:rPr>
        <w:t xml:space="preserve"> </w:t>
      </w:r>
      <w:r w:rsidRPr="009468DE">
        <w:rPr>
          <w:rFonts w:ascii="Times New Roman" w:hAnsi="Times New Roman" w:cs="Times New Roman"/>
          <w:color w:val="262626"/>
        </w:rPr>
        <w:t>must be worn and engineering controls should be implemented as necessary.</w:t>
      </w:r>
    </w:p>
    <w:p w14:paraId="60A0D833" w14:textId="77777777" w:rsidR="004F1938" w:rsidRPr="00101612" w:rsidRDefault="004F1938" w:rsidP="00101612">
      <w:pPr>
        <w:spacing w:after="100"/>
        <w:ind w:left="360"/>
        <w:rPr>
          <w:rFonts w:ascii="Times New Roman" w:hAnsi="Times New Roman" w:cs="Times New Roman"/>
        </w:rPr>
      </w:pPr>
    </w:p>
    <w:p w14:paraId="35C94828" w14:textId="79F90646" w:rsidR="004648A0" w:rsidRPr="009468DE" w:rsidRDefault="004648A0" w:rsidP="004648A0">
      <w:pPr>
        <w:pStyle w:val="ListParagraph"/>
        <w:numPr>
          <w:ilvl w:val="1"/>
          <w:numId w:val="6"/>
        </w:numPr>
        <w:spacing w:after="100"/>
        <w:ind w:left="900" w:hanging="540"/>
        <w:rPr>
          <w:rFonts w:ascii="Times New Roman" w:hAnsi="Times New Roman" w:cs="Times New Roman"/>
        </w:rPr>
      </w:pPr>
      <w:r w:rsidRPr="009468DE">
        <w:rPr>
          <w:rFonts w:ascii="Times New Roman" w:hAnsi="Times New Roman" w:cs="Times New Roman"/>
          <w:color w:val="262626"/>
        </w:rPr>
        <w:t>Users should collect and store chemical waste at or near the point of generation</w:t>
      </w:r>
      <w:r w:rsidR="001113F2">
        <w:rPr>
          <w:rFonts w:ascii="Times New Roman" w:hAnsi="Times New Roman" w:cs="Times New Roman"/>
          <w:color w:val="262626"/>
        </w:rPr>
        <w:t xml:space="preserve"> in a designated satellite accumulation area.</w:t>
      </w:r>
      <w:r w:rsidR="004B4746">
        <w:rPr>
          <w:rFonts w:ascii="Times New Roman" w:hAnsi="Times New Roman" w:cs="Times New Roman"/>
          <w:color w:val="262626"/>
        </w:rPr>
        <w:t xml:space="preserve"> </w:t>
      </w:r>
      <w:r w:rsidR="001113F2">
        <w:rPr>
          <w:rFonts w:ascii="Times New Roman" w:hAnsi="Times New Roman" w:cs="Times New Roman"/>
          <w:color w:val="262626"/>
        </w:rPr>
        <w:t>This accumulation area should be well marked for easy identification</w:t>
      </w:r>
      <w:r w:rsidRPr="009468DE">
        <w:rPr>
          <w:rFonts w:ascii="Times New Roman" w:hAnsi="Times New Roman" w:cs="Times New Roman"/>
          <w:color w:val="262626"/>
        </w:rPr>
        <w:t xml:space="preserve">. </w:t>
      </w:r>
    </w:p>
    <w:p w14:paraId="46E7F435" w14:textId="77777777" w:rsidR="004648A0" w:rsidRPr="00101612" w:rsidRDefault="004648A0" w:rsidP="00101612">
      <w:pPr>
        <w:spacing w:after="100"/>
        <w:rPr>
          <w:rFonts w:ascii="Times New Roman" w:hAnsi="Times New Roman" w:cs="Times New Roman"/>
        </w:rPr>
      </w:pPr>
    </w:p>
    <w:p w14:paraId="07F429D7" w14:textId="77777777" w:rsidR="004648A0" w:rsidRPr="009468DE" w:rsidRDefault="004648A0" w:rsidP="004648A0">
      <w:pPr>
        <w:pStyle w:val="ListParagraph"/>
        <w:numPr>
          <w:ilvl w:val="1"/>
          <w:numId w:val="6"/>
        </w:numPr>
        <w:spacing w:after="100"/>
        <w:ind w:left="900" w:hanging="540"/>
        <w:rPr>
          <w:rFonts w:ascii="Times New Roman" w:hAnsi="Times New Roman" w:cs="Times New Roman"/>
        </w:rPr>
      </w:pPr>
      <w:r w:rsidRPr="009468DE">
        <w:rPr>
          <w:rFonts w:ascii="Times New Roman" w:hAnsi="Times New Roman" w:cs="Times New Roman"/>
          <w:color w:val="262626"/>
        </w:rPr>
        <w:t>Chemical wastes must be stored in compatible containers with closed and properly fitted caps.</w:t>
      </w:r>
    </w:p>
    <w:p w14:paraId="3EAE6606" w14:textId="77777777" w:rsidR="004648A0" w:rsidRPr="009468DE" w:rsidRDefault="004648A0" w:rsidP="004648A0">
      <w:pPr>
        <w:spacing w:after="100"/>
        <w:rPr>
          <w:rFonts w:ascii="Times New Roman" w:hAnsi="Times New Roman" w:cs="Times New Roman"/>
          <w:color w:val="262626"/>
        </w:rPr>
      </w:pPr>
    </w:p>
    <w:p w14:paraId="01B1CF60" w14:textId="6172A749" w:rsidR="004648A0" w:rsidRPr="009468DE" w:rsidRDefault="004648A0" w:rsidP="004648A0">
      <w:pPr>
        <w:pStyle w:val="ListParagraph"/>
        <w:numPr>
          <w:ilvl w:val="1"/>
          <w:numId w:val="6"/>
        </w:numPr>
        <w:ind w:left="900" w:hanging="540"/>
        <w:rPr>
          <w:rFonts w:ascii="Times New Roman" w:hAnsi="Times New Roman" w:cs="Times New Roman"/>
        </w:rPr>
      </w:pPr>
      <w:r w:rsidRPr="009468DE">
        <w:rPr>
          <w:rFonts w:ascii="Times New Roman" w:hAnsi="Times New Roman" w:cs="Times New Roman"/>
          <w:color w:val="262626"/>
        </w:rPr>
        <w:t>Waste containers must be labeled mentioning chemical compositions, the accumulation start date</w:t>
      </w:r>
      <w:r w:rsidR="002867FF">
        <w:rPr>
          <w:rFonts w:ascii="Times New Roman" w:hAnsi="Times New Roman" w:cs="Times New Roman"/>
          <w:color w:val="262626"/>
        </w:rPr>
        <w:t>,</w:t>
      </w:r>
      <w:r w:rsidRPr="009468DE">
        <w:rPr>
          <w:rFonts w:ascii="Times New Roman" w:hAnsi="Times New Roman" w:cs="Times New Roman"/>
          <w:color w:val="262626"/>
        </w:rPr>
        <w:t xml:space="preserve"> and hazard warnings as appropriate.</w:t>
      </w:r>
      <w:r w:rsidR="004B4746">
        <w:rPr>
          <w:rFonts w:ascii="Times New Roman" w:hAnsi="Times New Roman" w:cs="Times New Roman"/>
          <w:color w:val="262626"/>
        </w:rPr>
        <w:t xml:space="preserve"> </w:t>
      </w:r>
      <w:r w:rsidR="002867FF">
        <w:rPr>
          <w:rFonts w:ascii="Times New Roman" w:hAnsi="Times New Roman" w:cs="Times New Roman"/>
          <w:color w:val="262626"/>
        </w:rPr>
        <w:t xml:space="preserve">The </w:t>
      </w:r>
      <w:r w:rsidR="001113F2">
        <w:rPr>
          <w:rFonts w:ascii="Times New Roman" w:hAnsi="Times New Roman" w:cs="Times New Roman"/>
          <w:color w:val="262626"/>
        </w:rPr>
        <w:t>institute’s EHS office typically provide</w:t>
      </w:r>
      <w:r w:rsidR="002867FF">
        <w:rPr>
          <w:rFonts w:ascii="Times New Roman" w:hAnsi="Times New Roman" w:cs="Times New Roman"/>
          <w:color w:val="262626"/>
        </w:rPr>
        <w:t>s</w:t>
      </w:r>
      <w:r w:rsidR="001113F2">
        <w:rPr>
          <w:rFonts w:ascii="Times New Roman" w:hAnsi="Times New Roman" w:cs="Times New Roman"/>
          <w:color w:val="262626"/>
        </w:rPr>
        <w:t xml:space="preserve"> these required labels. </w:t>
      </w:r>
    </w:p>
    <w:p w14:paraId="04957405" w14:textId="77777777" w:rsidR="004648A0" w:rsidRPr="009468DE" w:rsidRDefault="004648A0" w:rsidP="004648A0">
      <w:pPr>
        <w:rPr>
          <w:rFonts w:ascii="Times New Roman" w:hAnsi="Times New Roman" w:cs="Times New Roman"/>
          <w:color w:val="262626"/>
        </w:rPr>
      </w:pPr>
    </w:p>
    <w:p w14:paraId="73D0AF00" w14:textId="071445AE" w:rsidR="004648A0" w:rsidRPr="009468DE" w:rsidRDefault="004648A0" w:rsidP="004648A0">
      <w:pPr>
        <w:pStyle w:val="ListParagraph"/>
        <w:numPr>
          <w:ilvl w:val="1"/>
          <w:numId w:val="6"/>
        </w:numPr>
        <w:ind w:left="900" w:hanging="540"/>
        <w:rPr>
          <w:rFonts w:ascii="Times New Roman" w:hAnsi="Times New Roman" w:cs="Times New Roman"/>
        </w:rPr>
      </w:pPr>
      <w:r w:rsidRPr="009468DE">
        <w:rPr>
          <w:rFonts w:ascii="Times New Roman" w:hAnsi="Times New Roman" w:cs="Times New Roman"/>
          <w:color w:val="262626"/>
        </w:rPr>
        <w:t>Incompatible waste types should not be mixed and be kept separate in order to avoid any reaction, heat generation</w:t>
      </w:r>
      <w:r w:rsidR="002867FF">
        <w:rPr>
          <w:rFonts w:ascii="Times New Roman" w:hAnsi="Times New Roman" w:cs="Times New Roman"/>
          <w:color w:val="262626"/>
        </w:rPr>
        <w:t>,</w:t>
      </w:r>
      <w:r w:rsidRPr="009468DE">
        <w:rPr>
          <w:rFonts w:ascii="Times New Roman" w:hAnsi="Times New Roman" w:cs="Times New Roman"/>
          <w:color w:val="262626"/>
        </w:rPr>
        <w:t xml:space="preserve"> and/or gas evolution.</w:t>
      </w:r>
    </w:p>
    <w:p w14:paraId="6B2DE26A" w14:textId="77777777" w:rsidR="004648A0" w:rsidRPr="009468DE" w:rsidRDefault="004648A0" w:rsidP="004648A0">
      <w:pPr>
        <w:rPr>
          <w:rFonts w:ascii="Times New Roman" w:hAnsi="Times New Roman" w:cs="Times New Roman"/>
          <w:color w:val="262626"/>
        </w:rPr>
      </w:pPr>
    </w:p>
    <w:p w14:paraId="0B19EC92" w14:textId="2FC1E121" w:rsidR="004648A0" w:rsidRPr="009468DE" w:rsidRDefault="004648A0" w:rsidP="004648A0">
      <w:pPr>
        <w:pStyle w:val="ListParagraph"/>
        <w:numPr>
          <w:ilvl w:val="1"/>
          <w:numId w:val="6"/>
        </w:numPr>
        <w:ind w:left="900" w:hanging="540"/>
        <w:rPr>
          <w:rFonts w:ascii="Times New Roman" w:hAnsi="Times New Roman" w:cs="Times New Roman"/>
        </w:rPr>
      </w:pPr>
      <w:r w:rsidRPr="009468DE">
        <w:rPr>
          <w:rFonts w:ascii="Times New Roman" w:hAnsi="Times New Roman" w:cs="Times New Roman"/>
          <w:color w:val="262626"/>
        </w:rPr>
        <w:t xml:space="preserve">Waste containers should be </w:t>
      </w:r>
      <w:r w:rsidRPr="009468DE">
        <w:rPr>
          <w:rFonts w:ascii="Times New Roman" w:hAnsi="Times New Roman" w:cs="Times New Roman"/>
        </w:rPr>
        <w:t>stored in secondary containers and in a ventilated, cool</w:t>
      </w:r>
      <w:r w:rsidR="002867FF">
        <w:rPr>
          <w:rFonts w:ascii="Times New Roman" w:hAnsi="Times New Roman" w:cs="Times New Roman"/>
        </w:rPr>
        <w:t>,</w:t>
      </w:r>
      <w:r w:rsidRPr="009468DE">
        <w:rPr>
          <w:rFonts w:ascii="Times New Roman" w:hAnsi="Times New Roman" w:cs="Times New Roman"/>
        </w:rPr>
        <w:t xml:space="preserve"> and dry area.</w:t>
      </w:r>
    </w:p>
    <w:p w14:paraId="056D0A15" w14:textId="77777777" w:rsidR="004648A0" w:rsidRPr="009468DE" w:rsidRDefault="004648A0" w:rsidP="004648A0">
      <w:pPr>
        <w:rPr>
          <w:rFonts w:ascii="Times New Roman" w:hAnsi="Times New Roman" w:cs="Times New Roman"/>
          <w:color w:val="262626"/>
        </w:rPr>
      </w:pPr>
    </w:p>
    <w:p w14:paraId="47D7CD5B" w14:textId="77777777" w:rsidR="004648A0" w:rsidRPr="009468DE" w:rsidRDefault="004648A0" w:rsidP="004648A0">
      <w:pPr>
        <w:pStyle w:val="ListParagraph"/>
        <w:numPr>
          <w:ilvl w:val="1"/>
          <w:numId w:val="6"/>
        </w:numPr>
        <w:ind w:left="900" w:hanging="540"/>
        <w:rPr>
          <w:rFonts w:ascii="Times New Roman" w:hAnsi="Times New Roman" w:cs="Times New Roman"/>
        </w:rPr>
      </w:pPr>
      <w:r w:rsidRPr="009468DE">
        <w:rPr>
          <w:rFonts w:ascii="Times New Roman" w:hAnsi="Times New Roman" w:cs="Times New Roman"/>
          <w:color w:val="262626"/>
        </w:rPr>
        <w:t xml:space="preserve">In the central accumulation area, waste containers should be grounded to avoid fire and explosion hazards. </w:t>
      </w:r>
    </w:p>
    <w:p w14:paraId="12860D22" w14:textId="77777777" w:rsidR="004648A0" w:rsidRPr="009468DE" w:rsidRDefault="004648A0" w:rsidP="004648A0">
      <w:pPr>
        <w:rPr>
          <w:rFonts w:ascii="Times New Roman" w:hAnsi="Times New Roman" w:cs="Times New Roman"/>
          <w:color w:val="262626"/>
        </w:rPr>
      </w:pPr>
    </w:p>
    <w:p w14:paraId="37D39F1A" w14:textId="77777777" w:rsidR="004648A0" w:rsidRPr="009468DE" w:rsidRDefault="004648A0" w:rsidP="004648A0">
      <w:pPr>
        <w:pStyle w:val="ListParagraph"/>
        <w:numPr>
          <w:ilvl w:val="1"/>
          <w:numId w:val="6"/>
        </w:numPr>
        <w:ind w:left="900" w:hanging="540"/>
        <w:rPr>
          <w:rFonts w:ascii="Times New Roman" w:hAnsi="Times New Roman" w:cs="Times New Roman"/>
        </w:rPr>
      </w:pPr>
      <w:r w:rsidRPr="009468DE">
        <w:rPr>
          <w:rFonts w:ascii="Times New Roman" w:hAnsi="Times New Roman" w:cs="Times New Roman"/>
          <w:color w:val="262626"/>
        </w:rPr>
        <w:t xml:space="preserve">Trained laboratory researchers who are most familiar with the waste generated should work with EHS to ensure proper waste management. </w:t>
      </w:r>
    </w:p>
    <w:p w14:paraId="1C4BFC23" w14:textId="77777777" w:rsidR="004648A0" w:rsidRPr="009468DE" w:rsidRDefault="004648A0" w:rsidP="004648A0">
      <w:pPr>
        <w:rPr>
          <w:rFonts w:ascii="Times New Roman" w:hAnsi="Times New Roman" w:cs="Times New Roman"/>
          <w:color w:val="262626"/>
        </w:rPr>
      </w:pPr>
    </w:p>
    <w:p w14:paraId="360F7FAD" w14:textId="77D6D24E" w:rsidR="00FE2917" w:rsidRPr="009468DE" w:rsidRDefault="00C01C41" w:rsidP="00101612">
      <w:pPr>
        <w:pStyle w:val="ListParagraph"/>
        <w:ind w:left="900"/>
        <w:rPr>
          <w:rFonts w:ascii="Times New Roman" w:hAnsi="Times New Roman" w:cs="Times New Roman"/>
        </w:rPr>
      </w:pPr>
      <w:r>
        <w:rPr>
          <w:rFonts w:ascii="Helvetica" w:hAnsi="Helvetica" w:cs="Helvetica"/>
          <w:noProof/>
        </w:rPr>
        <w:drawing>
          <wp:anchor distT="0" distB="0" distL="114300" distR="114300" simplePos="0" relativeHeight="251658752" behindDoc="0" locked="0" layoutInCell="1" allowOverlap="1" wp14:anchorId="4A21E4E3" wp14:editId="035FD216">
            <wp:simplePos x="0" y="0"/>
            <wp:positionH relativeFrom="column">
              <wp:posOffset>3657600</wp:posOffset>
            </wp:positionH>
            <wp:positionV relativeFrom="paragraph">
              <wp:posOffset>528955</wp:posOffset>
            </wp:positionV>
            <wp:extent cx="2057400" cy="16319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b="6375"/>
                    <a:stretch/>
                  </pic:blipFill>
                  <pic:spPr bwMode="auto">
                    <a:xfrm>
                      <a:off x="0" y="0"/>
                      <a:ext cx="2057400" cy="1631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648A0" w:rsidRPr="009468DE">
        <w:rPr>
          <w:rFonts w:ascii="Times New Roman" w:hAnsi="Times New Roman" w:cs="Times New Roman"/>
          <w:color w:val="0E0E0E"/>
        </w:rPr>
        <w:t>Sharps Disposal - Syringes and Needles</w:t>
      </w:r>
    </w:p>
    <w:p w14:paraId="4132A6A2" w14:textId="2285525B" w:rsidR="004648A0" w:rsidRPr="009468DE" w:rsidRDefault="004648A0" w:rsidP="004648A0">
      <w:pPr>
        <w:rPr>
          <w:rFonts w:ascii="Times New Roman" w:hAnsi="Times New Roman" w:cs="Times New Roman"/>
        </w:rPr>
      </w:pPr>
    </w:p>
    <w:p w14:paraId="5A52216C" w14:textId="5A2AD127" w:rsidR="004648A0" w:rsidRPr="009468DE" w:rsidRDefault="004648A0" w:rsidP="004648A0">
      <w:pPr>
        <w:pStyle w:val="ListParagraph"/>
        <w:numPr>
          <w:ilvl w:val="1"/>
          <w:numId w:val="6"/>
        </w:numPr>
        <w:ind w:left="900" w:hanging="540"/>
        <w:rPr>
          <w:rFonts w:ascii="Times New Roman" w:hAnsi="Times New Roman" w:cs="Times New Roman"/>
        </w:rPr>
      </w:pPr>
      <w:r w:rsidRPr="009468DE">
        <w:rPr>
          <w:rFonts w:ascii="Times New Roman" w:hAnsi="Times New Roman" w:cs="Times New Roman"/>
          <w:color w:val="1A1A1A"/>
        </w:rPr>
        <w:t>Chemically contaminated needles, syringes</w:t>
      </w:r>
      <w:r w:rsidR="002867FF">
        <w:rPr>
          <w:rFonts w:ascii="Times New Roman" w:hAnsi="Times New Roman" w:cs="Times New Roman"/>
          <w:color w:val="1A1A1A"/>
        </w:rPr>
        <w:t>,</w:t>
      </w:r>
      <w:r w:rsidRPr="009468DE">
        <w:rPr>
          <w:rFonts w:ascii="Times New Roman" w:hAnsi="Times New Roman" w:cs="Times New Roman"/>
          <w:color w:val="1A1A1A"/>
        </w:rPr>
        <w:t xml:space="preserve"> and razor blades should be disposed inside </w:t>
      </w:r>
      <w:r w:rsidR="001113F2">
        <w:rPr>
          <w:rFonts w:ascii="Times New Roman" w:hAnsi="Times New Roman" w:cs="Times New Roman"/>
          <w:color w:val="1A1A1A"/>
        </w:rPr>
        <w:t xml:space="preserve">of </w:t>
      </w:r>
      <w:r w:rsidRPr="009468DE">
        <w:rPr>
          <w:rFonts w:ascii="Times New Roman" w:hAnsi="Times New Roman" w:cs="Times New Roman"/>
          <w:color w:val="1A1A1A"/>
        </w:rPr>
        <w:t>a proper sharps container</w:t>
      </w:r>
      <w:r w:rsidR="00C01C41">
        <w:rPr>
          <w:rFonts w:ascii="Times New Roman" w:hAnsi="Times New Roman" w:cs="Times New Roman"/>
          <w:color w:val="1A1A1A"/>
        </w:rPr>
        <w:t xml:space="preserve"> (See </w:t>
      </w:r>
      <w:r w:rsidR="00C01C41" w:rsidRPr="00101612">
        <w:rPr>
          <w:rFonts w:ascii="Times New Roman" w:hAnsi="Times New Roman" w:cs="Times New Roman"/>
          <w:b/>
          <w:color w:val="1A1A1A"/>
        </w:rPr>
        <w:t>Figure 1</w:t>
      </w:r>
      <w:r w:rsidR="00C01C41">
        <w:rPr>
          <w:rFonts w:ascii="Times New Roman" w:hAnsi="Times New Roman" w:cs="Times New Roman"/>
          <w:color w:val="1A1A1A"/>
        </w:rPr>
        <w:t>)</w:t>
      </w:r>
      <w:r w:rsidR="001113F2">
        <w:rPr>
          <w:rFonts w:ascii="Times New Roman" w:hAnsi="Times New Roman" w:cs="Times New Roman"/>
        </w:rPr>
        <w:t>.</w:t>
      </w:r>
      <w:r w:rsidR="00C01C41">
        <w:rPr>
          <w:rFonts w:ascii="Times New Roman" w:hAnsi="Times New Roman" w:cs="Times New Roman"/>
        </w:rPr>
        <w:t xml:space="preserve"> </w:t>
      </w:r>
    </w:p>
    <w:p w14:paraId="6F7A5C31" w14:textId="77777777" w:rsidR="004648A0" w:rsidRPr="009468DE" w:rsidRDefault="004648A0" w:rsidP="004648A0">
      <w:pPr>
        <w:rPr>
          <w:rFonts w:ascii="Times New Roman" w:hAnsi="Times New Roman" w:cs="Times New Roman"/>
        </w:rPr>
      </w:pPr>
    </w:p>
    <w:p w14:paraId="4DFA1E0C" w14:textId="0ACE24EA" w:rsidR="004648A0" w:rsidRPr="009468DE" w:rsidRDefault="004648A0" w:rsidP="004648A0">
      <w:pPr>
        <w:pStyle w:val="ListParagraph"/>
        <w:numPr>
          <w:ilvl w:val="1"/>
          <w:numId w:val="6"/>
        </w:numPr>
        <w:ind w:left="900" w:hanging="540"/>
        <w:rPr>
          <w:rFonts w:ascii="Times New Roman" w:hAnsi="Times New Roman" w:cs="Times New Roman"/>
        </w:rPr>
      </w:pPr>
      <w:r w:rsidRPr="009468DE">
        <w:rPr>
          <w:rFonts w:ascii="Times New Roman" w:hAnsi="Times New Roman" w:cs="Times New Roman"/>
        </w:rPr>
        <w:t>S</w:t>
      </w:r>
      <w:r w:rsidRPr="009468DE">
        <w:rPr>
          <w:rFonts w:ascii="Times New Roman" w:hAnsi="Times New Roman" w:cs="Times New Roman"/>
          <w:color w:val="1A1A1A"/>
        </w:rPr>
        <w:t xml:space="preserve">yringes or needles must never be disposed in a laboratory waste bin or </w:t>
      </w:r>
      <w:r w:rsidR="001113F2">
        <w:rPr>
          <w:rFonts w:ascii="Times New Roman" w:hAnsi="Times New Roman" w:cs="Times New Roman"/>
          <w:color w:val="1A1A1A"/>
        </w:rPr>
        <w:t>a general</w:t>
      </w:r>
      <w:r w:rsidRPr="009468DE">
        <w:rPr>
          <w:rFonts w:ascii="Times New Roman" w:hAnsi="Times New Roman" w:cs="Times New Roman"/>
          <w:color w:val="1A1A1A"/>
        </w:rPr>
        <w:t xml:space="preserve"> waste container.</w:t>
      </w:r>
    </w:p>
    <w:p w14:paraId="16885799" w14:textId="692DFDD2" w:rsidR="004648A0" w:rsidRPr="009468DE" w:rsidRDefault="004648A0" w:rsidP="004648A0">
      <w:pPr>
        <w:rPr>
          <w:rFonts w:ascii="Times New Roman" w:hAnsi="Times New Roman" w:cs="Times New Roman"/>
        </w:rPr>
      </w:pPr>
    </w:p>
    <w:p w14:paraId="7B0E3562" w14:textId="25ECAEE2" w:rsidR="004648A0" w:rsidRPr="009468DE" w:rsidRDefault="004648A0" w:rsidP="004648A0">
      <w:pPr>
        <w:pStyle w:val="ListParagraph"/>
        <w:widowControl w:val="0"/>
        <w:numPr>
          <w:ilvl w:val="0"/>
          <w:numId w:val="16"/>
        </w:numPr>
        <w:autoSpaceDE w:val="0"/>
        <w:autoSpaceDN w:val="0"/>
        <w:adjustRightInd w:val="0"/>
        <w:ind w:left="360"/>
        <w:rPr>
          <w:rFonts w:ascii="Times New Roman" w:hAnsi="Times New Roman" w:cs="Times New Roman"/>
          <w:color w:val="0E0E0E"/>
        </w:rPr>
      </w:pPr>
      <w:r w:rsidRPr="009468DE">
        <w:rPr>
          <w:rFonts w:ascii="Times New Roman" w:hAnsi="Times New Roman" w:cs="Times New Roman"/>
          <w:color w:val="0E0E0E"/>
        </w:rPr>
        <w:t>Glass Recycling</w:t>
      </w:r>
    </w:p>
    <w:p w14:paraId="6661B855" w14:textId="029058FD" w:rsidR="004648A0" w:rsidRPr="009468DE" w:rsidRDefault="004648A0" w:rsidP="004648A0">
      <w:pPr>
        <w:widowControl w:val="0"/>
        <w:autoSpaceDE w:val="0"/>
        <w:autoSpaceDN w:val="0"/>
        <w:adjustRightInd w:val="0"/>
        <w:rPr>
          <w:rFonts w:ascii="Times New Roman" w:hAnsi="Times New Roman" w:cs="Times New Roman"/>
          <w:color w:val="0E0E0E"/>
        </w:rPr>
      </w:pPr>
    </w:p>
    <w:p w14:paraId="1CDEAA13" w14:textId="76B29CA7" w:rsidR="004648A0" w:rsidRPr="009468DE" w:rsidRDefault="004F1938" w:rsidP="004648A0">
      <w:pPr>
        <w:pStyle w:val="ListParagraph"/>
        <w:widowControl w:val="0"/>
        <w:numPr>
          <w:ilvl w:val="0"/>
          <w:numId w:val="17"/>
        </w:numPr>
        <w:autoSpaceDE w:val="0"/>
        <w:autoSpaceDN w:val="0"/>
        <w:adjustRightInd w:val="0"/>
        <w:ind w:left="900" w:hanging="540"/>
        <w:rPr>
          <w:rFonts w:ascii="Times New Roman" w:hAnsi="Times New Roman" w:cs="Times New Roman"/>
          <w:color w:val="0E0E0E"/>
        </w:rPr>
      </w:pPr>
      <w:r>
        <w:rPr>
          <w:rFonts w:ascii="Times New Roman" w:hAnsi="Times New Roman" w:cs="Times New Roman"/>
          <w:noProof/>
          <w:color w:val="0E0E0E"/>
        </w:rPr>
        <mc:AlternateContent>
          <mc:Choice Requires="wps">
            <w:drawing>
              <wp:anchor distT="0" distB="0" distL="114300" distR="114300" simplePos="0" relativeHeight="251660800" behindDoc="0" locked="0" layoutInCell="1" allowOverlap="1" wp14:anchorId="45F61554" wp14:editId="35CA263D">
                <wp:simplePos x="0" y="0"/>
                <wp:positionH relativeFrom="column">
                  <wp:posOffset>3681095</wp:posOffset>
                </wp:positionH>
                <wp:positionV relativeFrom="paragraph">
                  <wp:posOffset>281940</wp:posOffset>
                </wp:positionV>
                <wp:extent cx="2286000" cy="457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2860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D7BECDB" w14:textId="04F3B95D" w:rsidR="00510C68" w:rsidRPr="00AD2C7F" w:rsidRDefault="00510C68">
                            <w:pPr>
                              <w:rPr>
                                <w:rFonts w:ascii="Times New Roman" w:hAnsi="Times New Roman" w:cs="Times New Roman"/>
                              </w:rPr>
                            </w:pPr>
                            <w:r w:rsidRPr="00AD2C7F">
                              <w:rPr>
                                <w:rFonts w:ascii="Times New Roman" w:hAnsi="Times New Roman" w:cs="Times New Roman"/>
                                <w:b/>
                              </w:rPr>
                              <w:t>Figure 1</w:t>
                            </w:r>
                            <w:r w:rsidRPr="00AD2C7F">
                              <w:rPr>
                                <w:rFonts w:ascii="Times New Roman" w:hAnsi="Times New Roman" w:cs="Times New Roman"/>
                              </w:rPr>
                              <w:t>: Plastic sharps container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F61554" id="_x0000_t202" coordsize="21600,21600" o:spt="202" path="m,l,21600r21600,l21600,xe">
                <v:stroke joinstyle="miter"/>
                <v:path gradientshapeok="t" o:connecttype="rect"/>
              </v:shapetype>
              <v:shape id="Text Box 2" o:spid="_x0000_s1026" type="#_x0000_t202" style="position:absolute;left:0;text-align:left;margin-left:289.85pt;margin-top:22.2pt;width:180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" filled="f" stroked="f">
                <v:textbox>
                  <w:txbxContent>
                    <w:p w14:paraId="0D7BECDB" w14:textId="04F3B95D" w:rsidR="00510C68" w:rsidRPr="00AD2C7F" w:rsidRDefault="00510C68">
                      <w:pPr>
                        <w:rPr>
                          <w:rFonts w:ascii="Times New Roman" w:hAnsi="Times New Roman" w:cs="Times New Roman"/>
                        </w:rPr>
                      </w:pPr>
                      <w:r w:rsidRPr="00AD2C7F">
                        <w:rPr>
                          <w:rFonts w:ascii="Times New Roman" w:hAnsi="Times New Roman" w:cs="Times New Roman"/>
                          <w:b/>
                        </w:rPr>
                        <w:t>Figure 1</w:t>
                      </w:r>
                      <w:r w:rsidRPr="00AD2C7F">
                        <w:rPr>
                          <w:rFonts w:ascii="Times New Roman" w:hAnsi="Times New Roman" w:cs="Times New Roman"/>
                        </w:rPr>
                        <w:t>: Plastic sharps container</w:t>
                      </w:r>
                    </w:p>
                  </w:txbxContent>
                </v:textbox>
                <w10:wrap type="square"/>
              </v:shape>
            </w:pict>
          </mc:Fallback>
        </mc:AlternateContent>
      </w:r>
      <w:r w:rsidR="004648A0" w:rsidRPr="009468DE">
        <w:rPr>
          <w:rFonts w:ascii="Times New Roman" w:hAnsi="Times New Roman" w:cs="Times New Roman"/>
          <w:color w:val="1A1A1A"/>
        </w:rPr>
        <w:t>Recycling glass is friendly to the environment as it reduces pollution caused by the waste ending up in landfill sites.</w:t>
      </w:r>
      <w:r w:rsidR="004B4746">
        <w:rPr>
          <w:rFonts w:ascii="Times New Roman" w:hAnsi="Times New Roman" w:cs="Times New Roman"/>
          <w:color w:val="1A1A1A"/>
        </w:rPr>
        <w:t xml:space="preserve"> </w:t>
      </w:r>
      <w:r w:rsidR="004648A0" w:rsidRPr="009468DE">
        <w:rPr>
          <w:rFonts w:ascii="Times New Roman" w:hAnsi="Times New Roman" w:cs="Times New Roman"/>
          <w:color w:val="1A1A1A"/>
        </w:rPr>
        <w:t xml:space="preserve">Every laboratory should have a separate recycling bin </w:t>
      </w:r>
      <w:r w:rsidR="001B727F">
        <w:rPr>
          <w:rFonts w:ascii="Times New Roman" w:hAnsi="Times New Roman" w:cs="Times New Roman"/>
          <w:color w:val="1A1A1A"/>
        </w:rPr>
        <w:t>dedicated to</w:t>
      </w:r>
      <w:r w:rsidR="004648A0" w:rsidRPr="009468DE">
        <w:rPr>
          <w:rFonts w:ascii="Times New Roman" w:hAnsi="Times New Roman" w:cs="Times New Roman"/>
          <w:color w:val="1A1A1A"/>
        </w:rPr>
        <w:t xml:space="preserve"> </w:t>
      </w:r>
      <w:r w:rsidR="004648A0" w:rsidRPr="009468DE">
        <w:rPr>
          <w:rFonts w:ascii="Times New Roman" w:hAnsi="Times New Roman" w:cs="Times New Roman"/>
          <w:color w:val="1A1A1A"/>
        </w:rPr>
        <w:lastRenderedPageBreak/>
        <w:t xml:space="preserve">glass. </w:t>
      </w:r>
    </w:p>
    <w:p w14:paraId="2368AAB4" w14:textId="77777777" w:rsidR="004648A0" w:rsidRPr="009468DE" w:rsidRDefault="004648A0" w:rsidP="004648A0">
      <w:pPr>
        <w:pStyle w:val="ListParagraph"/>
        <w:widowControl w:val="0"/>
        <w:autoSpaceDE w:val="0"/>
        <w:autoSpaceDN w:val="0"/>
        <w:adjustRightInd w:val="0"/>
        <w:ind w:left="900"/>
        <w:rPr>
          <w:rFonts w:ascii="Times New Roman" w:hAnsi="Times New Roman" w:cs="Times New Roman"/>
          <w:color w:val="0E0E0E"/>
        </w:rPr>
      </w:pPr>
    </w:p>
    <w:p w14:paraId="4997953A" w14:textId="074F01F6" w:rsidR="004648A0" w:rsidRPr="009468DE" w:rsidRDefault="004648A0" w:rsidP="004648A0">
      <w:pPr>
        <w:pStyle w:val="ListParagraph"/>
        <w:widowControl w:val="0"/>
        <w:numPr>
          <w:ilvl w:val="0"/>
          <w:numId w:val="17"/>
        </w:numPr>
        <w:autoSpaceDE w:val="0"/>
        <w:autoSpaceDN w:val="0"/>
        <w:adjustRightInd w:val="0"/>
        <w:ind w:left="900" w:hanging="540"/>
        <w:rPr>
          <w:rFonts w:ascii="Times New Roman" w:hAnsi="Times New Roman" w:cs="Times New Roman"/>
          <w:color w:val="0E0E0E"/>
        </w:rPr>
      </w:pPr>
      <w:r w:rsidRPr="009468DE">
        <w:rPr>
          <w:rFonts w:ascii="Times New Roman" w:hAnsi="Times New Roman" w:cs="Times New Roman"/>
          <w:color w:val="1A1A1A"/>
        </w:rPr>
        <w:t>Clean empty glass bottles and broken glassware may be recycled.</w:t>
      </w:r>
      <w:r w:rsidR="004B4746">
        <w:rPr>
          <w:rFonts w:ascii="Times New Roman" w:hAnsi="Times New Roman" w:cs="Times New Roman"/>
          <w:color w:val="1A1A1A"/>
        </w:rPr>
        <w:t xml:space="preserve"> </w:t>
      </w:r>
      <w:r w:rsidRPr="009468DE">
        <w:rPr>
          <w:rFonts w:ascii="Times New Roman" w:hAnsi="Times New Roman" w:cs="Times New Roman"/>
          <w:color w:val="1A1A1A"/>
        </w:rPr>
        <w:t xml:space="preserve">To clean an empty glass bottle, it must be “triple rinsed” </w:t>
      </w:r>
      <w:r w:rsidR="00A30CF4">
        <w:rPr>
          <w:rFonts w:ascii="Times New Roman" w:hAnsi="Times New Roman" w:cs="Times New Roman"/>
          <w:color w:val="1A1A1A"/>
        </w:rPr>
        <w:t>with water or other suitable solvent and air</w:t>
      </w:r>
      <w:r w:rsidR="002867FF">
        <w:rPr>
          <w:rFonts w:ascii="Times New Roman" w:hAnsi="Times New Roman" w:cs="Times New Roman"/>
          <w:color w:val="1A1A1A"/>
        </w:rPr>
        <w:t>-</w:t>
      </w:r>
      <w:r w:rsidR="00A30CF4">
        <w:rPr>
          <w:rFonts w:ascii="Times New Roman" w:hAnsi="Times New Roman" w:cs="Times New Roman"/>
          <w:color w:val="1A1A1A"/>
        </w:rPr>
        <w:t xml:space="preserve">dried </w:t>
      </w:r>
      <w:r w:rsidRPr="009468DE">
        <w:rPr>
          <w:rFonts w:ascii="Times New Roman" w:hAnsi="Times New Roman" w:cs="Times New Roman"/>
          <w:color w:val="1A1A1A"/>
        </w:rPr>
        <w:t>before disposal.</w:t>
      </w:r>
    </w:p>
    <w:p w14:paraId="01D157C8" w14:textId="77777777" w:rsidR="004648A0" w:rsidRPr="009468DE" w:rsidRDefault="004648A0" w:rsidP="004648A0">
      <w:pPr>
        <w:widowControl w:val="0"/>
        <w:autoSpaceDE w:val="0"/>
        <w:autoSpaceDN w:val="0"/>
        <w:adjustRightInd w:val="0"/>
        <w:rPr>
          <w:rFonts w:ascii="Times New Roman" w:hAnsi="Times New Roman" w:cs="Times New Roman"/>
          <w:color w:val="1A1A1A"/>
        </w:rPr>
      </w:pPr>
    </w:p>
    <w:p w14:paraId="7FC1E67F" w14:textId="101D4B28" w:rsidR="009D6CC5" w:rsidRPr="009468DE" w:rsidRDefault="004648A0" w:rsidP="004648A0">
      <w:pPr>
        <w:pStyle w:val="ListParagraph"/>
        <w:widowControl w:val="0"/>
        <w:numPr>
          <w:ilvl w:val="0"/>
          <w:numId w:val="17"/>
        </w:numPr>
        <w:autoSpaceDE w:val="0"/>
        <w:autoSpaceDN w:val="0"/>
        <w:adjustRightInd w:val="0"/>
        <w:ind w:left="900" w:hanging="540"/>
        <w:rPr>
          <w:rFonts w:ascii="Times New Roman" w:hAnsi="Times New Roman" w:cs="Times New Roman"/>
          <w:color w:val="0E0E0E"/>
        </w:rPr>
      </w:pPr>
      <w:r w:rsidRPr="009468DE">
        <w:rPr>
          <w:rFonts w:ascii="Times New Roman" w:hAnsi="Times New Roman" w:cs="Times New Roman"/>
          <w:color w:val="1A1A1A"/>
        </w:rPr>
        <w:t>Chemically contaminated laboratory glassware such as sample tubes, droppers</w:t>
      </w:r>
      <w:r w:rsidR="002867FF">
        <w:rPr>
          <w:rFonts w:ascii="Times New Roman" w:hAnsi="Times New Roman" w:cs="Times New Roman"/>
          <w:color w:val="1A1A1A"/>
        </w:rPr>
        <w:t>,</w:t>
      </w:r>
      <w:r w:rsidRPr="009468DE">
        <w:rPr>
          <w:rFonts w:ascii="Times New Roman" w:hAnsi="Times New Roman" w:cs="Times New Roman"/>
          <w:color w:val="1A1A1A"/>
        </w:rPr>
        <w:t xml:space="preserve"> and glass wool must be disposed as controlled waste. </w:t>
      </w:r>
    </w:p>
    <w:p w14:paraId="4068C566" w14:textId="77777777" w:rsidR="004B4746" w:rsidRDefault="00F361F9" w:rsidP="001B727F">
      <w:pPr>
        <w:pStyle w:val="NormalWeb"/>
        <w:jc w:val="both"/>
        <w:rPr>
          <w:rFonts w:ascii="Times New Roman" w:hAnsi="Times New Roman"/>
          <w:sz w:val="24"/>
          <w:szCs w:val="24"/>
        </w:rPr>
      </w:pPr>
      <w:r w:rsidRPr="009468DE">
        <w:rPr>
          <w:rFonts w:ascii="Times New Roman" w:hAnsi="Times New Roman"/>
          <w:b/>
          <w:sz w:val="24"/>
          <w:szCs w:val="24"/>
        </w:rPr>
        <w:t>Summary:</w:t>
      </w:r>
    </w:p>
    <w:p w14:paraId="5E163842" w14:textId="7D0AE526" w:rsidR="004648A0" w:rsidRPr="009468DE" w:rsidRDefault="004648A0" w:rsidP="001B727F">
      <w:pPr>
        <w:pStyle w:val="NormalWeb"/>
        <w:jc w:val="both"/>
        <w:rPr>
          <w:rFonts w:ascii="Times New Roman" w:hAnsi="Times New Roman"/>
          <w:sz w:val="24"/>
          <w:szCs w:val="24"/>
        </w:rPr>
      </w:pPr>
      <w:r w:rsidRPr="009468DE">
        <w:rPr>
          <w:rFonts w:ascii="Times New Roman" w:hAnsi="Times New Roman"/>
          <w:sz w:val="24"/>
          <w:szCs w:val="24"/>
        </w:rPr>
        <w:t xml:space="preserve">A basic guideline for laboratory waste disposal is provided and users must work and comply with their institute’s EHS office, to determine the proper method for waste disposal satisfying diverse regulations and standards. The laboratory user should be cognizant of what waste material is being generated and hazards present should be carefully assessed to determine proper waste disposal, which may otherwise put public health or the environment in danger. No matter how small or large a waste quantity is handled, proper PPE must be worn. </w:t>
      </w:r>
    </w:p>
    <w:p w14:paraId="70C02C62" w14:textId="69E3AAA4" w:rsidR="002942B6" w:rsidRPr="009468DE" w:rsidRDefault="002942B6" w:rsidP="001B727F">
      <w:pPr>
        <w:spacing w:after="100"/>
        <w:jc w:val="both"/>
        <w:rPr>
          <w:rFonts w:ascii="Times New Roman" w:hAnsi="Times New Roman" w:cs="Times New Roman"/>
          <w:b/>
        </w:rPr>
      </w:pPr>
    </w:p>
    <w:p w14:paraId="0670BD9F" w14:textId="3132FD2B" w:rsidR="009274D0" w:rsidRPr="009468DE" w:rsidRDefault="009274D0" w:rsidP="00C834CC">
      <w:pPr>
        <w:spacing w:after="100"/>
        <w:rPr>
          <w:rFonts w:ascii="Times New Roman" w:hAnsi="Times New Roman" w:cs="Times New Roman"/>
          <w:b/>
        </w:rPr>
      </w:pPr>
      <w:r w:rsidRPr="009468DE">
        <w:rPr>
          <w:rFonts w:ascii="Times New Roman" w:hAnsi="Times New Roman" w:cs="Times New Roman"/>
          <w:b/>
        </w:rPr>
        <w:t xml:space="preserve">References: </w:t>
      </w:r>
    </w:p>
    <w:p w14:paraId="43A13662" w14:textId="77777777" w:rsidR="00C01C41" w:rsidRPr="00AD2C7F" w:rsidRDefault="00387A60" w:rsidP="00AD2C7F">
      <w:pPr>
        <w:pStyle w:val="ListParagraph"/>
        <w:numPr>
          <w:ilvl w:val="0"/>
          <w:numId w:val="10"/>
        </w:numPr>
        <w:spacing w:after="100"/>
        <w:ind w:left="0"/>
        <w:rPr>
          <w:rStyle w:val="Hyperlink"/>
          <w:rFonts w:ascii="Times New Roman" w:hAnsi="Times New Roman" w:cs="Times New Roman"/>
          <w:color w:val="auto"/>
          <w:u w:val="none"/>
        </w:rPr>
      </w:pPr>
      <w:r w:rsidRPr="009468DE">
        <w:rPr>
          <w:rFonts w:ascii="Times New Roman" w:hAnsi="Times New Roman" w:cs="Times New Roman"/>
        </w:rPr>
        <w:t>Occupational Health and Safety [OSHA] (Standard -</w:t>
      </w:r>
      <w:r w:rsidRPr="009468DE">
        <w:rPr>
          <w:rFonts w:ascii="Times New Roman" w:hAnsi="Times New Roman" w:cs="Times New Roman"/>
          <w:color w:val="262626"/>
        </w:rPr>
        <w:t xml:space="preserve"> 1910.1450 App A</w:t>
      </w:r>
      <w:r w:rsidRPr="009468DE">
        <w:rPr>
          <w:rFonts w:ascii="Times New Roman" w:hAnsi="Times New Roman" w:cs="Times New Roman"/>
        </w:rPr>
        <w:t xml:space="preserve">). at </w:t>
      </w:r>
      <w:hyperlink r:id="rId9" w:history="1">
        <w:r w:rsidRPr="009468DE">
          <w:rPr>
            <w:rStyle w:val="Hyperlink"/>
            <w:rFonts w:ascii="Times New Roman" w:hAnsi="Times New Roman" w:cs="Times New Roman"/>
          </w:rPr>
          <w:t>https://www.osha.gov/pls/oshaweb/owadisp.show_document?p_table=STANDARDS&amp;p_id=10107</w:t>
        </w:r>
      </w:hyperlink>
    </w:p>
    <w:p w14:paraId="72A9B466" w14:textId="4946E5D8" w:rsidR="00A30CF4" w:rsidRPr="00AD2C7F" w:rsidRDefault="00A30CF4" w:rsidP="00AD2C7F">
      <w:pPr>
        <w:pStyle w:val="ListParagraph"/>
        <w:numPr>
          <w:ilvl w:val="0"/>
          <w:numId w:val="10"/>
        </w:numPr>
        <w:spacing w:after="100"/>
        <w:ind w:left="0"/>
        <w:rPr>
          <w:rStyle w:val="Hyperlink"/>
          <w:rFonts w:ascii="Times New Roman" w:hAnsi="Times New Roman" w:cs="Times New Roman"/>
          <w:color w:val="auto"/>
          <w:u w:val="none"/>
        </w:rPr>
      </w:pPr>
      <w:r>
        <w:rPr>
          <w:rFonts w:ascii="Times New Roman" w:hAnsi="Times New Roman" w:cs="Times New Roman"/>
        </w:rPr>
        <w:t xml:space="preserve">Princeton University Environmental Health Safety Empty Chemical Container Management at </w:t>
      </w:r>
      <w:r w:rsidRPr="00A30CF4">
        <w:rPr>
          <w:rFonts w:ascii="Times New Roman" w:hAnsi="Times New Roman" w:cs="Times New Roman"/>
        </w:rPr>
        <w:t>https://ehs.princeton.edu/environmental-programs/waste-management/empty-chemical-container-management</w:t>
      </w:r>
    </w:p>
    <w:p w14:paraId="35980B11" w14:textId="2A8DDA86" w:rsidR="00C01C41" w:rsidRPr="00C01C41" w:rsidRDefault="00C01C41" w:rsidP="00C01C41">
      <w:pPr>
        <w:pStyle w:val="ListParagraph"/>
        <w:numPr>
          <w:ilvl w:val="0"/>
          <w:numId w:val="10"/>
        </w:numPr>
        <w:spacing w:after="100"/>
        <w:ind w:left="0"/>
        <w:rPr>
          <w:rStyle w:val="Hyperlink"/>
          <w:rFonts w:ascii="Times New Roman" w:hAnsi="Times New Roman" w:cs="Times New Roman"/>
          <w:color w:val="auto"/>
          <w:u w:val="none"/>
        </w:rPr>
      </w:pPr>
      <w:r w:rsidRPr="00AD2C7F">
        <w:rPr>
          <w:rFonts w:ascii="Times New Roman" w:hAnsi="Times New Roman" w:cs="Times New Roman"/>
        </w:rPr>
        <w:t xml:space="preserve">US Environmental Protection Agency </w:t>
      </w:r>
      <w:r>
        <w:rPr>
          <w:rFonts w:ascii="Times New Roman" w:hAnsi="Times New Roman" w:cs="Times New Roman"/>
        </w:rPr>
        <w:t xml:space="preserve">Table of Regulated Drinking Water Contaminants </w:t>
      </w:r>
      <w:r w:rsidRPr="00AD2C7F">
        <w:rPr>
          <w:rFonts w:ascii="Times New Roman" w:hAnsi="Times New Roman" w:cs="Times New Roman"/>
        </w:rPr>
        <w:t xml:space="preserve">at </w:t>
      </w:r>
      <w:hyperlink r:id="rId10" w:history="1">
        <w:r w:rsidRPr="00C01C41">
          <w:rPr>
            <w:rStyle w:val="Hyperlink"/>
            <w:rFonts w:ascii="Times New Roman" w:hAnsi="Times New Roman" w:cs="Times New Roman"/>
          </w:rPr>
          <w:t>https://www.epa.gov/ground-water-and-drinking-water/table-regulated-drinking-water-contaminants</w:t>
        </w:r>
      </w:hyperlink>
    </w:p>
    <w:p w14:paraId="11AC6901" w14:textId="77777777" w:rsidR="00872BA0" w:rsidRPr="009468DE" w:rsidRDefault="00872BA0" w:rsidP="00872BA0">
      <w:pPr>
        <w:pStyle w:val="NormalWeb"/>
        <w:spacing w:before="0" w:beforeAutospacing="0" w:afterAutospacing="0"/>
        <w:rPr>
          <w:rFonts w:ascii="Times New Roman" w:hAnsi="Times New Roman"/>
          <w:bCs/>
          <w:sz w:val="24"/>
          <w:szCs w:val="24"/>
        </w:rPr>
      </w:pPr>
    </w:p>
    <w:tbl>
      <w:tblPr>
        <w:tblStyle w:val="TableGrid"/>
        <w:tblW w:w="0" w:type="auto"/>
        <w:tblLook w:val="04A0" w:firstRow="1" w:lastRow="0" w:firstColumn="1" w:lastColumn="0" w:noHBand="0" w:noVBand="1"/>
      </w:tblPr>
      <w:tblGrid>
        <w:gridCol w:w="4158"/>
        <w:gridCol w:w="4050"/>
      </w:tblGrid>
      <w:tr w:rsidR="00387A60" w:rsidRPr="009468DE" w14:paraId="7C9C8A00" w14:textId="77777777" w:rsidTr="004B4746">
        <w:tc>
          <w:tcPr>
            <w:tcW w:w="4158" w:type="dxa"/>
            <w:vAlign w:val="center"/>
          </w:tcPr>
          <w:p w14:paraId="58E52946" w14:textId="77777777" w:rsidR="00387A60" w:rsidRPr="009468DE" w:rsidRDefault="00387A60" w:rsidP="004B4746">
            <w:pPr>
              <w:spacing w:after="100"/>
              <w:jc w:val="center"/>
              <w:rPr>
                <w:rFonts w:ascii="Times New Roman" w:hAnsi="Times New Roman" w:cs="Times New Roman"/>
                <w:b/>
              </w:rPr>
            </w:pPr>
            <w:r w:rsidRPr="009468DE">
              <w:rPr>
                <w:rFonts w:ascii="Times New Roman" w:eastAsia="Times New Roman" w:hAnsi="Times New Roman" w:cs="Times New Roman"/>
                <w:b/>
                <w:color w:val="000000"/>
              </w:rPr>
              <w:t>Contaminant</w:t>
            </w:r>
          </w:p>
        </w:tc>
        <w:tc>
          <w:tcPr>
            <w:tcW w:w="4050" w:type="dxa"/>
            <w:vAlign w:val="center"/>
          </w:tcPr>
          <w:p w14:paraId="6A6D427C" w14:textId="77777777" w:rsidR="00387A60" w:rsidRPr="009468DE" w:rsidRDefault="00387A60" w:rsidP="004B4746">
            <w:pPr>
              <w:spacing w:after="100"/>
              <w:rPr>
                <w:rFonts w:ascii="Times New Roman" w:hAnsi="Times New Roman" w:cs="Times New Roman"/>
                <w:b/>
              </w:rPr>
            </w:pPr>
            <w:r w:rsidRPr="009468DE">
              <w:rPr>
                <w:rFonts w:ascii="Times New Roman" w:eastAsia="Times New Roman" w:hAnsi="Times New Roman" w:cs="Times New Roman"/>
                <w:b/>
                <w:color w:val="000000"/>
              </w:rPr>
              <w:t>Maximum Contaminant Level, mg/L</w:t>
            </w:r>
          </w:p>
        </w:tc>
      </w:tr>
      <w:tr w:rsidR="00387A60" w:rsidRPr="009468DE" w14:paraId="400819A8" w14:textId="77777777" w:rsidTr="004B4746">
        <w:tc>
          <w:tcPr>
            <w:tcW w:w="4158" w:type="dxa"/>
            <w:vAlign w:val="center"/>
          </w:tcPr>
          <w:p w14:paraId="1C6724F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1,1-Dichloroethylene</w:t>
            </w:r>
          </w:p>
        </w:tc>
        <w:tc>
          <w:tcPr>
            <w:tcW w:w="4050" w:type="dxa"/>
            <w:vAlign w:val="center"/>
          </w:tcPr>
          <w:p w14:paraId="3C0251C7"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0.007</w:t>
            </w:r>
          </w:p>
        </w:tc>
      </w:tr>
      <w:tr w:rsidR="00387A60" w:rsidRPr="009468DE" w14:paraId="50147AAF" w14:textId="77777777" w:rsidTr="004B4746">
        <w:tc>
          <w:tcPr>
            <w:tcW w:w="4158" w:type="dxa"/>
            <w:vAlign w:val="center"/>
          </w:tcPr>
          <w:p w14:paraId="11CD1E1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1,1,1-Trichloroethane</w:t>
            </w:r>
          </w:p>
        </w:tc>
        <w:tc>
          <w:tcPr>
            <w:tcW w:w="4050" w:type="dxa"/>
            <w:vAlign w:val="center"/>
          </w:tcPr>
          <w:p w14:paraId="050947C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0.2</w:t>
            </w:r>
          </w:p>
        </w:tc>
      </w:tr>
      <w:tr w:rsidR="00387A60" w:rsidRPr="009468DE" w14:paraId="05445DA7" w14:textId="77777777" w:rsidTr="004B4746">
        <w:tc>
          <w:tcPr>
            <w:tcW w:w="4158" w:type="dxa"/>
            <w:vAlign w:val="center"/>
          </w:tcPr>
          <w:p w14:paraId="3CB3650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1,1,2-Trichloroethane</w:t>
            </w:r>
          </w:p>
        </w:tc>
        <w:tc>
          <w:tcPr>
            <w:tcW w:w="4050" w:type="dxa"/>
            <w:vAlign w:val="center"/>
          </w:tcPr>
          <w:p w14:paraId="493805D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0.005</w:t>
            </w:r>
          </w:p>
        </w:tc>
      </w:tr>
      <w:tr w:rsidR="00387A60" w:rsidRPr="009468DE" w14:paraId="3BF7619B" w14:textId="77777777" w:rsidTr="004B4746">
        <w:tc>
          <w:tcPr>
            <w:tcW w:w="4158" w:type="dxa"/>
            <w:vAlign w:val="center"/>
          </w:tcPr>
          <w:p w14:paraId="2AC975A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1,2-Dibromo-3-chloropropane (DBCP)</w:t>
            </w:r>
          </w:p>
        </w:tc>
        <w:tc>
          <w:tcPr>
            <w:tcW w:w="4050" w:type="dxa"/>
            <w:vAlign w:val="center"/>
          </w:tcPr>
          <w:p w14:paraId="0DB38B65"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0.0002</w:t>
            </w:r>
          </w:p>
        </w:tc>
      </w:tr>
      <w:tr w:rsidR="00387A60" w:rsidRPr="009468DE" w14:paraId="16787F1A" w14:textId="77777777" w:rsidTr="004B4746">
        <w:tc>
          <w:tcPr>
            <w:tcW w:w="4158" w:type="dxa"/>
            <w:vAlign w:val="center"/>
          </w:tcPr>
          <w:p w14:paraId="1C684ED4"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1,2-Dichloroethane</w:t>
            </w:r>
          </w:p>
        </w:tc>
        <w:tc>
          <w:tcPr>
            <w:tcW w:w="4050" w:type="dxa"/>
            <w:vAlign w:val="center"/>
          </w:tcPr>
          <w:p w14:paraId="68A4D47C"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0.005</w:t>
            </w:r>
          </w:p>
        </w:tc>
      </w:tr>
      <w:tr w:rsidR="00387A60" w:rsidRPr="009468DE" w14:paraId="4EF8E316" w14:textId="77777777" w:rsidTr="004B4746">
        <w:tc>
          <w:tcPr>
            <w:tcW w:w="4158" w:type="dxa"/>
            <w:vAlign w:val="center"/>
          </w:tcPr>
          <w:p w14:paraId="27B0CB0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1,2-Dichloropropane</w:t>
            </w:r>
          </w:p>
        </w:tc>
        <w:tc>
          <w:tcPr>
            <w:tcW w:w="4050" w:type="dxa"/>
            <w:vAlign w:val="center"/>
          </w:tcPr>
          <w:p w14:paraId="446AC44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0.005</w:t>
            </w:r>
          </w:p>
        </w:tc>
      </w:tr>
      <w:tr w:rsidR="00387A60" w:rsidRPr="009468DE" w14:paraId="2D140997" w14:textId="77777777" w:rsidTr="004B4746">
        <w:tc>
          <w:tcPr>
            <w:tcW w:w="4158" w:type="dxa"/>
            <w:vAlign w:val="center"/>
          </w:tcPr>
          <w:p w14:paraId="3D2C902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1,2,4-Trichlorobenzene</w:t>
            </w:r>
          </w:p>
        </w:tc>
        <w:tc>
          <w:tcPr>
            <w:tcW w:w="4050" w:type="dxa"/>
            <w:vAlign w:val="center"/>
          </w:tcPr>
          <w:p w14:paraId="71A39EE7"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0.07</w:t>
            </w:r>
          </w:p>
        </w:tc>
      </w:tr>
      <w:tr w:rsidR="00387A60" w:rsidRPr="009468DE" w14:paraId="25196729" w14:textId="77777777" w:rsidTr="004B4746">
        <w:tc>
          <w:tcPr>
            <w:tcW w:w="4158" w:type="dxa"/>
            <w:vAlign w:val="center"/>
          </w:tcPr>
          <w:p w14:paraId="74C0C17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2,4-D</w:t>
            </w:r>
          </w:p>
        </w:tc>
        <w:tc>
          <w:tcPr>
            <w:tcW w:w="4050" w:type="dxa"/>
            <w:vAlign w:val="center"/>
          </w:tcPr>
          <w:p w14:paraId="21CBDE3C"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0.07</w:t>
            </w:r>
          </w:p>
        </w:tc>
      </w:tr>
      <w:tr w:rsidR="00387A60" w:rsidRPr="009468DE" w14:paraId="4DBF0AF4" w14:textId="77777777" w:rsidTr="004B4746">
        <w:tc>
          <w:tcPr>
            <w:tcW w:w="4158" w:type="dxa"/>
            <w:vAlign w:val="center"/>
          </w:tcPr>
          <w:p w14:paraId="5A974EA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2,4,5-TP (Silvex)</w:t>
            </w:r>
          </w:p>
        </w:tc>
        <w:tc>
          <w:tcPr>
            <w:tcW w:w="4050" w:type="dxa"/>
            <w:vAlign w:val="center"/>
          </w:tcPr>
          <w:p w14:paraId="79B271A7"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0.05</w:t>
            </w:r>
          </w:p>
        </w:tc>
      </w:tr>
      <w:tr w:rsidR="00387A60" w:rsidRPr="009468DE" w14:paraId="6EC28ED3" w14:textId="77777777" w:rsidTr="004B4746">
        <w:tc>
          <w:tcPr>
            <w:tcW w:w="4158" w:type="dxa"/>
            <w:vAlign w:val="center"/>
          </w:tcPr>
          <w:p w14:paraId="3514131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Alachlor</w:t>
            </w:r>
          </w:p>
        </w:tc>
        <w:tc>
          <w:tcPr>
            <w:tcW w:w="4050" w:type="dxa"/>
            <w:vAlign w:val="center"/>
          </w:tcPr>
          <w:p w14:paraId="5E2C90F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0.002</w:t>
            </w:r>
          </w:p>
        </w:tc>
      </w:tr>
      <w:tr w:rsidR="00387A60" w:rsidRPr="009468DE" w14:paraId="53D6D6A4" w14:textId="77777777" w:rsidTr="004B4746">
        <w:tc>
          <w:tcPr>
            <w:tcW w:w="4158" w:type="dxa"/>
            <w:vAlign w:val="center"/>
          </w:tcPr>
          <w:p w14:paraId="38EE23D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lastRenderedPageBreak/>
              <w:t>Antimony</w:t>
            </w:r>
          </w:p>
        </w:tc>
        <w:tc>
          <w:tcPr>
            <w:tcW w:w="4050" w:type="dxa"/>
            <w:vAlign w:val="center"/>
          </w:tcPr>
          <w:p w14:paraId="22E20497"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0.006</w:t>
            </w:r>
          </w:p>
        </w:tc>
      </w:tr>
      <w:tr w:rsidR="00387A60" w:rsidRPr="009468DE" w14:paraId="55E063FD" w14:textId="77777777" w:rsidTr="004B4746">
        <w:tc>
          <w:tcPr>
            <w:tcW w:w="4158" w:type="dxa"/>
            <w:vAlign w:val="center"/>
          </w:tcPr>
          <w:p w14:paraId="73F53DD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Arsenic</w:t>
            </w:r>
          </w:p>
        </w:tc>
        <w:tc>
          <w:tcPr>
            <w:tcW w:w="4050" w:type="dxa"/>
            <w:vAlign w:val="center"/>
          </w:tcPr>
          <w:p w14:paraId="225299B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0.010 as of 01/23/06</w:t>
            </w:r>
          </w:p>
        </w:tc>
      </w:tr>
      <w:tr w:rsidR="00387A60" w:rsidRPr="009468DE" w14:paraId="0336060D" w14:textId="77777777" w:rsidTr="004B4746">
        <w:tc>
          <w:tcPr>
            <w:tcW w:w="4158" w:type="dxa"/>
            <w:vAlign w:val="center"/>
          </w:tcPr>
          <w:p w14:paraId="1C68BE9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Asbestos (fiber &gt; 10 micrometers)</w:t>
            </w:r>
          </w:p>
        </w:tc>
        <w:tc>
          <w:tcPr>
            <w:tcW w:w="4050" w:type="dxa"/>
            <w:vAlign w:val="center"/>
          </w:tcPr>
          <w:p w14:paraId="7963C2D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7</w:t>
            </w:r>
          </w:p>
        </w:tc>
      </w:tr>
      <w:tr w:rsidR="00387A60" w:rsidRPr="009468DE" w14:paraId="2E5543FD" w14:textId="77777777" w:rsidTr="004B4746">
        <w:tc>
          <w:tcPr>
            <w:tcW w:w="4158" w:type="dxa"/>
            <w:vAlign w:val="center"/>
          </w:tcPr>
          <w:p w14:paraId="4A92DBB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Atrazine</w:t>
            </w:r>
          </w:p>
        </w:tc>
        <w:tc>
          <w:tcPr>
            <w:tcW w:w="4050" w:type="dxa"/>
            <w:vAlign w:val="center"/>
          </w:tcPr>
          <w:p w14:paraId="7F02ED44"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0.003</w:t>
            </w:r>
          </w:p>
        </w:tc>
      </w:tr>
      <w:tr w:rsidR="00387A60" w:rsidRPr="009468DE" w14:paraId="25402D1D" w14:textId="77777777" w:rsidTr="004B4746">
        <w:tc>
          <w:tcPr>
            <w:tcW w:w="4158" w:type="dxa"/>
            <w:vAlign w:val="center"/>
          </w:tcPr>
          <w:p w14:paraId="181E052C"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Barium</w:t>
            </w:r>
          </w:p>
        </w:tc>
        <w:tc>
          <w:tcPr>
            <w:tcW w:w="4050" w:type="dxa"/>
            <w:vAlign w:val="center"/>
          </w:tcPr>
          <w:p w14:paraId="52B92EA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2</w:t>
            </w:r>
          </w:p>
        </w:tc>
      </w:tr>
      <w:tr w:rsidR="00387A60" w:rsidRPr="009468DE" w14:paraId="485473B3" w14:textId="77777777" w:rsidTr="004B4746">
        <w:tc>
          <w:tcPr>
            <w:tcW w:w="4158" w:type="dxa"/>
            <w:vAlign w:val="center"/>
          </w:tcPr>
          <w:p w14:paraId="2A0F86F4"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Benzene</w:t>
            </w:r>
          </w:p>
        </w:tc>
        <w:tc>
          <w:tcPr>
            <w:tcW w:w="4050" w:type="dxa"/>
            <w:vAlign w:val="center"/>
          </w:tcPr>
          <w:p w14:paraId="30B91B2E"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0.005</w:t>
            </w:r>
          </w:p>
        </w:tc>
      </w:tr>
      <w:tr w:rsidR="00387A60" w:rsidRPr="009468DE" w14:paraId="23C91167" w14:textId="77777777" w:rsidTr="004B4746">
        <w:tc>
          <w:tcPr>
            <w:tcW w:w="4158" w:type="dxa"/>
            <w:vAlign w:val="center"/>
          </w:tcPr>
          <w:p w14:paraId="6AE77882"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Benzo(a)pyrene (PAHs)</w:t>
            </w:r>
          </w:p>
        </w:tc>
        <w:tc>
          <w:tcPr>
            <w:tcW w:w="4050" w:type="dxa"/>
            <w:vAlign w:val="center"/>
          </w:tcPr>
          <w:p w14:paraId="4D07154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0.0002</w:t>
            </w:r>
          </w:p>
        </w:tc>
      </w:tr>
      <w:tr w:rsidR="00387A60" w:rsidRPr="009468DE" w14:paraId="766175CD" w14:textId="77777777" w:rsidTr="004B4746">
        <w:tc>
          <w:tcPr>
            <w:tcW w:w="4158" w:type="dxa"/>
            <w:vAlign w:val="center"/>
          </w:tcPr>
          <w:p w14:paraId="73AD5B8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Beryllium</w:t>
            </w:r>
          </w:p>
        </w:tc>
        <w:tc>
          <w:tcPr>
            <w:tcW w:w="4050" w:type="dxa"/>
            <w:vAlign w:val="center"/>
          </w:tcPr>
          <w:p w14:paraId="5C9C61D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0.004</w:t>
            </w:r>
          </w:p>
        </w:tc>
      </w:tr>
      <w:tr w:rsidR="00387A60" w:rsidRPr="009468DE" w14:paraId="0757EAB7" w14:textId="77777777" w:rsidTr="004B4746">
        <w:tc>
          <w:tcPr>
            <w:tcW w:w="4158" w:type="dxa"/>
            <w:vAlign w:val="center"/>
          </w:tcPr>
          <w:p w14:paraId="13F12260"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Bromate</w:t>
            </w:r>
          </w:p>
        </w:tc>
        <w:tc>
          <w:tcPr>
            <w:tcW w:w="4050" w:type="dxa"/>
            <w:vAlign w:val="center"/>
          </w:tcPr>
          <w:p w14:paraId="24C07BBE"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0.01</w:t>
            </w:r>
          </w:p>
        </w:tc>
      </w:tr>
      <w:tr w:rsidR="00387A60" w:rsidRPr="009468DE" w14:paraId="26641E43" w14:textId="77777777" w:rsidTr="004B4746">
        <w:tc>
          <w:tcPr>
            <w:tcW w:w="4158" w:type="dxa"/>
            <w:vAlign w:val="center"/>
          </w:tcPr>
          <w:p w14:paraId="52D414E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Cadmium</w:t>
            </w:r>
          </w:p>
        </w:tc>
        <w:tc>
          <w:tcPr>
            <w:tcW w:w="4050" w:type="dxa"/>
            <w:vAlign w:val="center"/>
          </w:tcPr>
          <w:p w14:paraId="2D335C2E"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0.005</w:t>
            </w:r>
          </w:p>
        </w:tc>
      </w:tr>
      <w:tr w:rsidR="00387A60" w:rsidRPr="009468DE" w14:paraId="68B3D719" w14:textId="77777777" w:rsidTr="004B4746">
        <w:tc>
          <w:tcPr>
            <w:tcW w:w="4158" w:type="dxa"/>
            <w:vAlign w:val="center"/>
          </w:tcPr>
          <w:p w14:paraId="69E9CA1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Carbofuran</w:t>
            </w:r>
          </w:p>
        </w:tc>
        <w:tc>
          <w:tcPr>
            <w:tcW w:w="4050" w:type="dxa"/>
            <w:vAlign w:val="center"/>
          </w:tcPr>
          <w:p w14:paraId="48FB388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0.04</w:t>
            </w:r>
          </w:p>
        </w:tc>
      </w:tr>
      <w:tr w:rsidR="00387A60" w:rsidRPr="009468DE" w14:paraId="6C23A6AF" w14:textId="77777777" w:rsidTr="004B4746">
        <w:tc>
          <w:tcPr>
            <w:tcW w:w="4158" w:type="dxa"/>
            <w:vAlign w:val="center"/>
          </w:tcPr>
          <w:p w14:paraId="564FCE4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Carbon tetrachloride</w:t>
            </w:r>
          </w:p>
        </w:tc>
        <w:tc>
          <w:tcPr>
            <w:tcW w:w="4050" w:type="dxa"/>
            <w:vAlign w:val="center"/>
          </w:tcPr>
          <w:p w14:paraId="4EAA08E2"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0.005</w:t>
            </w:r>
          </w:p>
        </w:tc>
      </w:tr>
      <w:tr w:rsidR="00387A60" w:rsidRPr="009468DE" w14:paraId="104AD58F" w14:textId="77777777" w:rsidTr="004B4746">
        <w:tc>
          <w:tcPr>
            <w:tcW w:w="4158" w:type="dxa"/>
            <w:vAlign w:val="center"/>
          </w:tcPr>
          <w:p w14:paraId="2EBE6696"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Chloramines (as Cl2)</w:t>
            </w:r>
          </w:p>
        </w:tc>
        <w:tc>
          <w:tcPr>
            <w:tcW w:w="4050" w:type="dxa"/>
            <w:vAlign w:val="center"/>
          </w:tcPr>
          <w:p w14:paraId="5972484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4</w:t>
            </w:r>
          </w:p>
        </w:tc>
      </w:tr>
      <w:tr w:rsidR="00387A60" w:rsidRPr="009468DE" w14:paraId="16C204AF" w14:textId="77777777" w:rsidTr="004B4746">
        <w:tc>
          <w:tcPr>
            <w:tcW w:w="4158" w:type="dxa"/>
            <w:vAlign w:val="center"/>
          </w:tcPr>
          <w:p w14:paraId="21EF90A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Chlordane</w:t>
            </w:r>
          </w:p>
        </w:tc>
        <w:tc>
          <w:tcPr>
            <w:tcW w:w="4050" w:type="dxa"/>
            <w:vAlign w:val="center"/>
          </w:tcPr>
          <w:p w14:paraId="7E8D88B2"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0.002</w:t>
            </w:r>
          </w:p>
        </w:tc>
      </w:tr>
      <w:tr w:rsidR="00387A60" w:rsidRPr="009468DE" w14:paraId="2921D208" w14:textId="77777777" w:rsidTr="004B4746">
        <w:tc>
          <w:tcPr>
            <w:tcW w:w="4158" w:type="dxa"/>
            <w:vAlign w:val="center"/>
          </w:tcPr>
          <w:p w14:paraId="2C3A7655"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Chlorine (as Cl2)</w:t>
            </w:r>
          </w:p>
        </w:tc>
        <w:tc>
          <w:tcPr>
            <w:tcW w:w="4050" w:type="dxa"/>
            <w:vAlign w:val="center"/>
          </w:tcPr>
          <w:p w14:paraId="59DA5CA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4</w:t>
            </w:r>
          </w:p>
        </w:tc>
      </w:tr>
      <w:tr w:rsidR="00387A60" w:rsidRPr="009468DE" w14:paraId="43F59378" w14:textId="77777777" w:rsidTr="004B4746">
        <w:tc>
          <w:tcPr>
            <w:tcW w:w="4158" w:type="dxa"/>
            <w:vAlign w:val="center"/>
          </w:tcPr>
          <w:p w14:paraId="1183427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Chlorine dioxide (as ClO2)</w:t>
            </w:r>
          </w:p>
        </w:tc>
        <w:tc>
          <w:tcPr>
            <w:tcW w:w="4050" w:type="dxa"/>
            <w:vAlign w:val="center"/>
          </w:tcPr>
          <w:p w14:paraId="7398B21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0.8</w:t>
            </w:r>
          </w:p>
        </w:tc>
      </w:tr>
      <w:tr w:rsidR="00387A60" w:rsidRPr="009468DE" w14:paraId="34C587F7" w14:textId="77777777" w:rsidTr="004B4746">
        <w:tc>
          <w:tcPr>
            <w:tcW w:w="4158" w:type="dxa"/>
            <w:vAlign w:val="center"/>
          </w:tcPr>
          <w:p w14:paraId="3F273E8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Chlorite</w:t>
            </w:r>
          </w:p>
        </w:tc>
        <w:tc>
          <w:tcPr>
            <w:tcW w:w="4050" w:type="dxa"/>
            <w:vAlign w:val="center"/>
          </w:tcPr>
          <w:p w14:paraId="5F96BC60"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w:t>
            </w:r>
          </w:p>
        </w:tc>
      </w:tr>
      <w:tr w:rsidR="00387A60" w:rsidRPr="009468DE" w14:paraId="52B1BD25" w14:textId="77777777" w:rsidTr="004B4746">
        <w:tc>
          <w:tcPr>
            <w:tcW w:w="4158" w:type="dxa"/>
            <w:vAlign w:val="center"/>
          </w:tcPr>
          <w:p w14:paraId="18FDE77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Chlorobenzene</w:t>
            </w:r>
          </w:p>
        </w:tc>
        <w:tc>
          <w:tcPr>
            <w:tcW w:w="4050" w:type="dxa"/>
            <w:vAlign w:val="center"/>
          </w:tcPr>
          <w:p w14:paraId="5FA4DCA6"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0.1</w:t>
            </w:r>
          </w:p>
        </w:tc>
      </w:tr>
      <w:tr w:rsidR="00387A60" w:rsidRPr="009468DE" w14:paraId="5E759092" w14:textId="77777777" w:rsidTr="004B4746">
        <w:tc>
          <w:tcPr>
            <w:tcW w:w="4158" w:type="dxa"/>
            <w:vAlign w:val="center"/>
          </w:tcPr>
          <w:p w14:paraId="07B2236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Chromium (total)</w:t>
            </w:r>
          </w:p>
        </w:tc>
        <w:tc>
          <w:tcPr>
            <w:tcW w:w="4050" w:type="dxa"/>
            <w:vAlign w:val="center"/>
          </w:tcPr>
          <w:p w14:paraId="58054D5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0.1</w:t>
            </w:r>
          </w:p>
        </w:tc>
      </w:tr>
      <w:tr w:rsidR="00387A60" w:rsidRPr="009468DE" w14:paraId="7D45C146" w14:textId="77777777" w:rsidTr="004B4746">
        <w:tc>
          <w:tcPr>
            <w:tcW w:w="4158" w:type="dxa"/>
            <w:vAlign w:val="center"/>
          </w:tcPr>
          <w:p w14:paraId="5F381C2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cis-1,2-Dichloroethylene</w:t>
            </w:r>
          </w:p>
        </w:tc>
        <w:tc>
          <w:tcPr>
            <w:tcW w:w="4050" w:type="dxa"/>
            <w:vAlign w:val="center"/>
          </w:tcPr>
          <w:p w14:paraId="069E2D8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0.07</w:t>
            </w:r>
          </w:p>
        </w:tc>
      </w:tr>
      <w:tr w:rsidR="00387A60" w:rsidRPr="009468DE" w14:paraId="067282A5" w14:textId="77777777" w:rsidTr="004B4746">
        <w:tc>
          <w:tcPr>
            <w:tcW w:w="4158" w:type="dxa"/>
            <w:vAlign w:val="center"/>
          </w:tcPr>
          <w:p w14:paraId="781498D5"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Cyanide (as free cyanide)</w:t>
            </w:r>
          </w:p>
        </w:tc>
        <w:tc>
          <w:tcPr>
            <w:tcW w:w="4050" w:type="dxa"/>
            <w:vAlign w:val="center"/>
          </w:tcPr>
          <w:p w14:paraId="49380DB4"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0.2</w:t>
            </w:r>
          </w:p>
        </w:tc>
      </w:tr>
      <w:tr w:rsidR="00387A60" w:rsidRPr="009468DE" w14:paraId="2670F6E0" w14:textId="77777777" w:rsidTr="004B4746">
        <w:tc>
          <w:tcPr>
            <w:tcW w:w="4158" w:type="dxa"/>
            <w:vAlign w:val="center"/>
          </w:tcPr>
          <w:p w14:paraId="720A95A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Dalapon</w:t>
            </w:r>
          </w:p>
        </w:tc>
        <w:tc>
          <w:tcPr>
            <w:tcW w:w="4050" w:type="dxa"/>
            <w:vAlign w:val="center"/>
          </w:tcPr>
          <w:p w14:paraId="1B1C4432"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0.2</w:t>
            </w:r>
          </w:p>
        </w:tc>
      </w:tr>
      <w:tr w:rsidR="00387A60" w:rsidRPr="009468DE" w14:paraId="3685E671" w14:textId="77777777" w:rsidTr="004B4746">
        <w:tc>
          <w:tcPr>
            <w:tcW w:w="4158" w:type="dxa"/>
            <w:vAlign w:val="center"/>
          </w:tcPr>
          <w:p w14:paraId="56BBB88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 xml:space="preserve">Di(2-ethylhexyl) </w:t>
            </w:r>
            <w:proofErr w:type="spellStart"/>
            <w:r w:rsidRPr="009468DE">
              <w:rPr>
                <w:rFonts w:ascii="Times New Roman" w:eastAsia="Times New Roman" w:hAnsi="Times New Roman" w:cs="Times New Roman"/>
                <w:color w:val="000000"/>
              </w:rPr>
              <w:t>adipate</w:t>
            </w:r>
            <w:proofErr w:type="spellEnd"/>
          </w:p>
        </w:tc>
        <w:tc>
          <w:tcPr>
            <w:tcW w:w="4050" w:type="dxa"/>
            <w:vAlign w:val="center"/>
          </w:tcPr>
          <w:p w14:paraId="7AA2117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0.4</w:t>
            </w:r>
          </w:p>
        </w:tc>
      </w:tr>
      <w:tr w:rsidR="00387A60" w:rsidRPr="009468DE" w14:paraId="16D42C92" w14:textId="77777777" w:rsidTr="004B4746">
        <w:tc>
          <w:tcPr>
            <w:tcW w:w="4158" w:type="dxa"/>
            <w:vAlign w:val="center"/>
          </w:tcPr>
          <w:p w14:paraId="49E6449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Di(2-ethylhexyl) phthalate</w:t>
            </w:r>
          </w:p>
        </w:tc>
        <w:tc>
          <w:tcPr>
            <w:tcW w:w="4050" w:type="dxa"/>
            <w:vAlign w:val="center"/>
          </w:tcPr>
          <w:p w14:paraId="21E2DA0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0.006</w:t>
            </w:r>
          </w:p>
        </w:tc>
      </w:tr>
      <w:tr w:rsidR="00387A60" w:rsidRPr="009468DE" w14:paraId="60EA10E9" w14:textId="77777777" w:rsidTr="004B4746">
        <w:tc>
          <w:tcPr>
            <w:tcW w:w="4158" w:type="dxa"/>
            <w:vAlign w:val="center"/>
          </w:tcPr>
          <w:p w14:paraId="64BE9C94"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Dichloromethane</w:t>
            </w:r>
          </w:p>
        </w:tc>
        <w:tc>
          <w:tcPr>
            <w:tcW w:w="4050" w:type="dxa"/>
            <w:vAlign w:val="center"/>
          </w:tcPr>
          <w:p w14:paraId="7F89B4C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0.005</w:t>
            </w:r>
          </w:p>
        </w:tc>
      </w:tr>
      <w:tr w:rsidR="00387A60" w:rsidRPr="009468DE" w14:paraId="367D96ED" w14:textId="77777777" w:rsidTr="004B4746">
        <w:tc>
          <w:tcPr>
            <w:tcW w:w="4158" w:type="dxa"/>
            <w:vAlign w:val="center"/>
          </w:tcPr>
          <w:p w14:paraId="0E979EF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Dinoseb</w:t>
            </w:r>
          </w:p>
        </w:tc>
        <w:tc>
          <w:tcPr>
            <w:tcW w:w="4050" w:type="dxa"/>
            <w:vAlign w:val="center"/>
          </w:tcPr>
          <w:p w14:paraId="69BA989C"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0.007</w:t>
            </w:r>
          </w:p>
        </w:tc>
      </w:tr>
      <w:tr w:rsidR="00387A60" w:rsidRPr="009468DE" w14:paraId="30F012B4" w14:textId="77777777" w:rsidTr="004B4746">
        <w:tc>
          <w:tcPr>
            <w:tcW w:w="4158" w:type="dxa"/>
            <w:vAlign w:val="center"/>
          </w:tcPr>
          <w:p w14:paraId="0B13DE6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Dioxin (2,3,7,8-TCDD)</w:t>
            </w:r>
          </w:p>
        </w:tc>
        <w:tc>
          <w:tcPr>
            <w:tcW w:w="4050" w:type="dxa"/>
            <w:vAlign w:val="center"/>
          </w:tcPr>
          <w:p w14:paraId="1448339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0.00000003</w:t>
            </w:r>
          </w:p>
        </w:tc>
      </w:tr>
      <w:tr w:rsidR="00387A60" w:rsidRPr="009468DE" w14:paraId="7691721A" w14:textId="77777777" w:rsidTr="004B4746">
        <w:tc>
          <w:tcPr>
            <w:tcW w:w="4158" w:type="dxa"/>
            <w:vAlign w:val="center"/>
          </w:tcPr>
          <w:p w14:paraId="050A5DFC"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Diquat</w:t>
            </w:r>
          </w:p>
        </w:tc>
        <w:tc>
          <w:tcPr>
            <w:tcW w:w="4050" w:type="dxa"/>
            <w:vAlign w:val="center"/>
          </w:tcPr>
          <w:p w14:paraId="79C430C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0.02</w:t>
            </w:r>
          </w:p>
        </w:tc>
      </w:tr>
      <w:tr w:rsidR="00387A60" w:rsidRPr="009468DE" w14:paraId="3FCD7F74" w14:textId="77777777" w:rsidTr="004B4746">
        <w:tc>
          <w:tcPr>
            <w:tcW w:w="4158" w:type="dxa"/>
            <w:vAlign w:val="center"/>
          </w:tcPr>
          <w:p w14:paraId="44D347D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Endothall</w:t>
            </w:r>
          </w:p>
        </w:tc>
        <w:tc>
          <w:tcPr>
            <w:tcW w:w="4050" w:type="dxa"/>
            <w:vAlign w:val="center"/>
          </w:tcPr>
          <w:p w14:paraId="78787280"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0.1</w:t>
            </w:r>
          </w:p>
        </w:tc>
      </w:tr>
      <w:tr w:rsidR="00387A60" w:rsidRPr="009468DE" w14:paraId="05F11692" w14:textId="77777777" w:rsidTr="004B4746">
        <w:tc>
          <w:tcPr>
            <w:tcW w:w="4158" w:type="dxa"/>
            <w:vAlign w:val="center"/>
          </w:tcPr>
          <w:p w14:paraId="499F4EC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Endrin</w:t>
            </w:r>
          </w:p>
        </w:tc>
        <w:tc>
          <w:tcPr>
            <w:tcW w:w="4050" w:type="dxa"/>
            <w:vAlign w:val="center"/>
          </w:tcPr>
          <w:p w14:paraId="7F9EB0C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0.002</w:t>
            </w:r>
          </w:p>
        </w:tc>
      </w:tr>
      <w:tr w:rsidR="00387A60" w:rsidRPr="009468DE" w14:paraId="313F2D7A" w14:textId="77777777" w:rsidTr="004B4746">
        <w:tc>
          <w:tcPr>
            <w:tcW w:w="4158" w:type="dxa"/>
            <w:vAlign w:val="center"/>
          </w:tcPr>
          <w:p w14:paraId="0CFB82C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Ethylbenzene</w:t>
            </w:r>
          </w:p>
        </w:tc>
        <w:tc>
          <w:tcPr>
            <w:tcW w:w="4050" w:type="dxa"/>
            <w:vAlign w:val="center"/>
          </w:tcPr>
          <w:p w14:paraId="27D4FEC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0.7</w:t>
            </w:r>
          </w:p>
        </w:tc>
      </w:tr>
      <w:tr w:rsidR="00387A60" w:rsidRPr="009468DE" w14:paraId="57B0A6DB" w14:textId="77777777" w:rsidTr="004B4746">
        <w:tc>
          <w:tcPr>
            <w:tcW w:w="4158" w:type="dxa"/>
            <w:vAlign w:val="center"/>
          </w:tcPr>
          <w:p w14:paraId="5FC06D9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Ethylene dibromide</w:t>
            </w:r>
          </w:p>
        </w:tc>
        <w:tc>
          <w:tcPr>
            <w:tcW w:w="4050" w:type="dxa"/>
            <w:vAlign w:val="center"/>
          </w:tcPr>
          <w:p w14:paraId="74395CF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0.00005</w:t>
            </w:r>
          </w:p>
        </w:tc>
      </w:tr>
      <w:tr w:rsidR="00387A60" w:rsidRPr="009468DE" w14:paraId="4B90C7E5" w14:textId="77777777" w:rsidTr="004B4746">
        <w:tc>
          <w:tcPr>
            <w:tcW w:w="4158" w:type="dxa"/>
            <w:vAlign w:val="center"/>
          </w:tcPr>
          <w:p w14:paraId="2EFDF6B4"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Fluoride</w:t>
            </w:r>
          </w:p>
        </w:tc>
        <w:tc>
          <w:tcPr>
            <w:tcW w:w="4050" w:type="dxa"/>
            <w:vAlign w:val="center"/>
          </w:tcPr>
          <w:p w14:paraId="5FEE146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4</w:t>
            </w:r>
          </w:p>
        </w:tc>
      </w:tr>
      <w:tr w:rsidR="00387A60" w:rsidRPr="009468DE" w14:paraId="1C9557CE" w14:textId="77777777" w:rsidTr="004B4746">
        <w:tc>
          <w:tcPr>
            <w:tcW w:w="4158" w:type="dxa"/>
            <w:vAlign w:val="center"/>
          </w:tcPr>
          <w:p w14:paraId="0C51834C"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lastRenderedPageBreak/>
              <w:t>Glyphosate</w:t>
            </w:r>
          </w:p>
        </w:tc>
        <w:tc>
          <w:tcPr>
            <w:tcW w:w="4050" w:type="dxa"/>
            <w:vAlign w:val="center"/>
          </w:tcPr>
          <w:p w14:paraId="2E26ABB0"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0.7</w:t>
            </w:r>
          </w:p>
        </w:tc>
      </w:tr>
      <w:tr w:rsidR="00387A60" w:rsidRPr="009468DE" w14:paraId="67985CD9" w14:textId="77777777" w:rsidTr="004B4746">
        <w:tc>
          <w:tcPr>
            <w:tcW w:w="4158" w:type="dxa"/>
            <w:vAlign w:val="center"/>
          </w:tcPr>
          <w:p w14:paraId="28563DA6"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Haloacetic acids (HAA5)</w:t>
            </w:r>
          </w:p>
        </w:tc>
        <w:tc>
          <w:tcPr>
            <w:tcW w:w="4050" w:type="dxa"/>
            <w:vAlign w:val="center"/>
          </w:tcPr>
          <w:p w14:paraId="0F87CB8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0.06</w:t>
            </w:r>
          </w:p>
        </w:tc>
      </w:tr>
      <w:tr w:rsidR="00387A60" w:rsidRPr="009468DE" w14:paraId="41DFA1AC" w14:textId="77777777" w:rsidTr="004B4746">
        <w:tc>
          <w:tcPr>
            <w:tcW w:w="4158" w:type="dxa"/>
            <w:vAlign w:val="center"/>
          </w:tcPr>
          <w:p w14:paraId="5B2EEA5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Heptachlor</w:t>
            </w:r>
          </w:p>
        </w:tc>
        <w:tc>
          <w:tcPr>
            <w:tcW w:w="4050" w:type="dxa"/>
            <w:vAlign w:val="center"/>
          </w:tcPr>
          <w:p w14:paraId="31E1E374"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0.0004</w:t>
            </w:r>
          </w:p>
        </w:tc>
      </w:tr>
      <w:tr w:rsidR="00387A60" w:rsidRPr="009468DE" w14:paraId="326473AA" w14:textId="77777777" w:rsidTr="004B4746">
        <w:tc>
          <w:tcPr>
            <w:tcW w:w="4158" w:type="dxa"/>
            <w:vAlign w:val="center"/>
          </w:tcPr>
          <w:p w14:paraId="3B4A16B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Heptachlor epoxide</w:t>
            </w:r>
          </w:p>
        </w:tc>
        <w:tc>
          <w:tcPr>
            <w:tcW w:w="4050" w:type="dxa"/>
            <w:vAlign w:val="center"/>
          </w:tcPr>
          <w:p w14:paraId="2456D635"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0.0002</w:t>
            </w:r>
          </w:p>
        </w:tc>
      </w:tr>
      <w:tr w:rsidR="00387A60" w:rsidRPr="009468DE" w14:paraId="4CC50F14" w14:textId="77777777" w:rsidTr="004B4746">
        <w:tc>
          <w:tcPr>
            <w:tcW w:w="4158" w:type="dxa"/>
            <w:vAlign w:val="center"/>
          </w:tcPr>
          <w:p w14:paraId="52B6146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Hexachlorobenzene</w:t>
            </w:r>
          </w:p>
        </w:tc>
        <w:tc>
          <w:tcPr>
            <w:tcW w:w="4050" w:type="dxa"/>
            <w:vAlign w:val="center"/>
          </w:tcPr>
          <w:p w14:paraId="2E389BF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0.001</w:t>
            </w:r>
          </w:p>
        </w:tc>
      </w:tr>
      <w:tr w:rsidR="00387A60" w:rsidRPr="009468DE" w14:paraId="1F513F6B" w14:textId="77777777" w:rsidTr="004B4746">
        <w:tc>
          <w:tcPr>
            <w:tcW w:w="4158" w:type="dxa"/>
            <w:vAlign w:val="center"/>
          </w:tcPr>
          <w:p w14:paraId="3EE047C2"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Hexachlorocyclopentadiene</w:t>
            </w:r>
          </w:p>
        </w:tc>
        <w:tc>
          <w:tcPr>
            <w:tcW w:w="4050" w:type="dxa"/>
            <w:vAlign w:val="center"/>
          </w:tcPr>
          <w:p w14:paraId="3D2DC0F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0.05</w:t>
            </w:r>
          </w:p>
        </w:tc>
      </w:tr>
      <w:tr w:rsidR="00387A60" w:rsidRPr="009468DE" w14:paraId="7915156D" w14:textId="77777777" w:rsidTr="004B4746">
        <w:tc>
          <w:tcPr>
            <w:tcW w:w="4158" w:type="dxa"/>
            <w:vAlign w:val="center"/>
          </w:tcPr>
          <w:p w14:paraId="0AFAA45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Lindane</w:t>
            </w:r>
          </w:p>
        </w:tc>
        <w:tc>
          <w:tcPr>
            <w:tcW w:w="4050" w:type="dxa"/>
            <w:vAlign w:val="center"/>
          </w:tcPr>
          <w:p w14:paraId="4C808257"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0.0002</w:t>
            </w:r>
          </w:p>
        </w:tc>
      </w:tr>
      <w:tr w:rsidR="00387A60" w:rsidRPr="009468DE" w14:paraId="6EAB3900" w14:textId="77777777" w:rsidTr="004B4746">
        <w:tc>
          <w:tcPr>
            <w:tcW w:w="4158" w:type="dxa"/>
            <w:vAlign w:val="center"/>
          </w:tcPr>
          <w:p w14:paraId="38E3DDE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Mercury (inorganic)</w:t>
            </w:r>
          </w:p>
        </w:tc>
        <w:tc>
          <w:tcPr>
            <w:tcW w:w="4050" w:type="dxa"/>
            <w:vAlign w:val="center"/>
          </w:tcPr>
          <w:p w14:paraId="18C5932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0.002</w:t>
            </w:r>
          </w:p>
        </w:tc>
      </w:tr>
      <w:tr w:rsidR="00387A60" w:rsidRPr="009468DE" w14:paraId="6000EF17" w14:textId="77777777" w:rsidTr="004B4746">
        <w:tc>
          <w:tcPr>
            <w:tcW w:w="4158" w:type="dxa"/>
            <w:vAlign w:val="center"/>
          </w:tcPr>
          <w:p w14:paraId="39B69C2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Methoxychlor</w:t>
            </w:r>
          </w:p>
        </w:tc>
        <w:tc>
          <w:tcPr>
            <w:tcW w:w="4050" w:type="dxa"/>
            <w:vAlign w:val="center"/>
          </w:tcPr>
          <w:p w14:paraId="2D9248D5"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0.04</w:t>
            </w:r>
          </w:p>
        </w:tc>
      </w:tr>
      <w:tr w:rsidR="00387A60" w:rsidRPr="009468DE" w14:paraId="672172C3" w14:textId="77777777" w:rsidTr="004B4746">
        <w:tc>
          <w:tcPr>
            <w:tcW w:w="4158" w:type="dxa"/>
            <w:vAlign w:val="center"/>
          </w:tcPr>
          <w:p w14:paraId="1EE12BC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Nitrate (measured as Nitrogen)</w:t>
            </w:r>
          </w:p>
        </w:tc>
        <w:tc>
          <w:tcPr>
            <w:tcW w:w="4050" w:type="dxa"/>
            <w:vAlign w:val="center"/>
          </w:tcPr>
          <w:p w14:paraId="3F597D1C"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10</w:t>
            </w:r>
          </w:p>
        </w:tc>
      </w:tr>
      <w:tr w:rsidR="00387A60" w:rsidRPr="009468DE" w14:paraId="2FC67694" w14:textId="77777777" w:rsidTr="004B4746">
        <w:tc>
          <w:tcPr>
            <w:tcW w:w="4158" w:type="dxa"/>
            <w:vAlign w:val="center"/>
          </w:tcPr>
          <w:p w14:paraId="093C89A5"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Nitrite (measured as Nitrogen)</w:t>
            </w:r>
          </w:p>
        </w:tc>
        <w:tc>
          <w:tcPr>
            <w:tcW w:w="4050" w:type="dxa"/>
            <w:vAlign w:val="center"/>
          </w:tcPr>
          <w:p w14:paraId="72793A82"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w:t>
            </w:r>
          </w:p>
        </w:tc>
      </w:tr>
      <w:tr w:rsidR="00387A60" w:rsidRPr="009468DE" w14:paraId="0BD734D7" w14:textId="77777777" w:rsidTr="004B4746">
        <w:tc>
          <w:tcPr>
            <w:tcW w:w="4158" w:type="dxa"/>
            <w:vAlign w:val="center"/>
          </w:tcPr>
          <w:p w14:paraId="6BBFCE3A"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o-Dichlorobenzene</w:t>
            </w:r>
          </w:p>
        </w:tc>
        <w:tc>
          <w:tcPr>
            <w:tcW w:w="4050" w:type="dxa"/>
            <w:vAlign w:val="center"/>
          </w:tcPr>
          <w:p w14:paraId="38576555"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0.6</w:t>
            </w:r>
          </w:p>
        </w:tc>
      </w:tr>
      <w:tr w:rsidR="00387A60" w:rsidRPr="009468DE" w14:paraId="3EF26F19" w14:textId="77777777" w:rsidTr="004B4746">
        <w:tc>
          <w:tcPr>
            <w:tcW w:w="4158" w:type="dxa"/>
            <w:vAlign w:val="center"/>
          </w:tcPr>
          <w:p w14:paraId="5A12D01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Oxamyl (Vydate)</w:t>
            </w:r>
          </w:p>
        </w:tc>
        <w:tc>
          <w:tcPr>
            <w:tcW w:w="4050" w:type="dxa"/>
            <w:vAlign w:val="center"/>
          </w:tcPr>
          <w:p w14:paraId="1EC677E6"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0.2</w:t>
            </w:r>
          </w:p>
        </w:tc>
      </w:tr>
      <w:tr w:rsidR="00387A60" w:rsidRPr="009468DE" w14:paraId="78496270" w14:textId="77777777" w:rsidTr="004B4746">
        <w:tc>
          <w:tcPr>
            <w:tcW w:w="4158" w:type="dxa"/>
            <w:vAlign w:val="center"/>
          </w:tcPr>
          <w:p w14:paraId="759CE2E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p-Dichlorobenzene</w:t>
            </w:r>
          </w:p>
        </w:tc>
        <w:tc>
          <w:tcPr>
            <w:tcW w:w="4050" w:type="dxa"/>
            <w:vAlign w:val="center"/>
          </w:tcPr>
          <w:p w14:paraId="1EBA9DE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0.075</w:t>
            </w:r>
          </w:p>
        </w:tc>
      </w:tr>
      <w:tr w:rsidR="00387A60" w:rsidRPr="009468DE" w14:paraId="59FAB1DD" w14:textId="77777777" w:rsidTr="004B4746">
        <w:tc>
          <w:tcPr>
            <w:tcW w:w="4158" w:type="dxa"/>
            <w:vAlign w:val="center"/>
          </w:tcPr>
          <w:p w14:paraId="32525E9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Pentachlorophenol</w:t>
            </w:r>
          </w:p>
        </w:tc>
        <w:tc>
          <w:tcPr>
            <w:tcW w:w="4050" w:type="dxa"/>
            <w:vAlign w:val="center"/>
          </w:tcPr>
          <w:p w14:paraId="1D04BE06"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0.001</w:t>
            </w:r>
          </w:p>
        </w:tc>
      </w:tr>
      <w:tr w:rsidR="00387A60" w:rsidRPr="009468DE" w14:paraId="7DB5BB27" w14:textId="77777777" w:rsidTr="004B4746">
        <w:tc>
          <w:tcPr>
            <w:tcW w:w="4158" w:type="dxa"/>
            <w:vAlign w:val="center"/>
          </w:tcPr>
          <w:p w14:paraId="0186424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Picloram</w:t>
            </w:r>
          </w:p>
        </w:tc>
        <w:tc>
          <w:tcPr>
            <w:tcW w:w="4050" w:type="dxa"/>
            <w:vAlign w:val="center"/>
          </w:tcPr>
          <w:p w14:paraId="16A97337"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0.5</w:t>
            </w:r>
          </w:p>
        </w:tc>
      </w:tr>
      <w:tr w:rsidR="00387A60" w:rsidRPr="009468DE" w14:paraId="5D397356" w14:textId="77777777" w:rsidTr="004B4746">
        <w:tc>
          <w:tcPr>
            <w:tcW w:w="4158" w:type="dxa"/>
            <w:vAlign w:val="center"/>
          </w:tcPr>
          <w:p w14:paraId="3FD9B906"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Polychlorinated biphenyls (PCBs)</w:t>
            </w:r>
          </w:p>
        </w:tc>
        <w:tc>
          <w:tcPr>
            <w:tcW w:w="4050" w:type="dxa"/>
            <w:vAlign w:val="center"/>
          </w:tcPr>
          <w:p w14:paraId="1E9BE1F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0.0005</w:t>
            </w:r>
          </w:p>
        </w:tc>
      </w:tr>
      <w:tr w:rsidR="00387A60" w:rsidRPr="009468DE" w14:paraId="64C6AB0E" w14:textId="77777777" w:rsidTr="004B4746">
        <w:tc>
          <w:tcPr>
            <w:tcW w:w="4158" w:type="dxa"/>
            <w:vAlign w:val="center"/>
          </w:tcPr>
          <w:p w14:paraId="000A8E9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Selenium</w:t>
            </w:r>
          </w:p>
        </w:tc>
        <w:tc>
          <w:tcPr>
            <w:tcW w:w="4050" w:type="dxa"/>
            <w:vAlign w:val="center"/>
          </w:tcPr>
          <w:p w14:paraId="300C5932"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0.05</w:t>
            </w:r>
          </w:p>
        </w:tc>
      </w:tr>
      <w:tr w:rsidR="00387A60" w:rsidRPr="009468DE" w14:paraId="39598773" w14:textId="77777777" w:rsidTr="004B4746">
        <w:tc>
          <w:tcPr>
            <w:tcW w:w="4158" w:type="dxa"/>
            <w:vAlign w:val="center"/>
          </w:tcPr>
          <w:p w14:paraId="349D2209"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Simazine</w:t>
            </w:r>
          </w:p>
        </w:tc>
        <w:tc>
          <w:tcPr>
            <w:tcW w:w="4050" w:type="dxa"/>
            <w:vAlign w:val="center"/>
          </w:tcPr>
          <w:p w14:paraId="0B2F86F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0.004</w:t>
            </w:r>
          </w:p>
        </w:tc>
      </w:tr>
      <w:tr w:rsidR="00387A60" w:rsidRPr="009468DE" w14:paraId="15E7CA4D" w14:textId="77777777" w:rsidTr="004B4746">
        <w:tc>
          <w:tcPr>
            <w:tcW w:w="4158" w:type="dxa"/>
            <w:vAlign w:val="center"/>
          </w:tcPr>
          <w:p w14:paraId="3AAE18D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Styrene</w:t>
            </w:r>
          </w:p>
        </w:tc>
        <w:tc>
          <w:tcPr>
            <w:tcW w:w="4050" w:type="dxa"/>
            <w:vAlign w:val="center"/>
          </w:tcPr>
          <w:p w14:paraId="43FB2C85"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0.1</w:t>
            </w:r>
          </w:p>
        </w:tc>
      </w:tr>
      <w:tr w:rsidR="00387A60" w:rsidRPr="009468DE" w14:paraId="705D0115" w14:textId="77777777" w:rsidTr="004B4746">
        <w:tc>
          <w:tcPr>
            <w:tcW w:w="4158" w:type="dxa"/>
            <w:vAlign w:val="center"/>
          </w:tcPr>
          <w:p w14:paraId="7848B99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Tetrachloroethylene</w:t>
            </w:r>
          </w:p>
        </w:tc>
        <w:tc>
          <w:tcPr>
            <w:tcW w:w="4050" w:type="dxa"/>
            <w:vAlign w:val="center"/>
          </w:tcPr>
          <w:p w14:paraId="1905035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0.005</w:t>
            </w:r>
          </w:p>
        </w:tc>
      </w:tr>
      <w:tr w:rsidR="00387A60" w:rsidRPr="009468DE" w14:paraId="57954CC3" w14:textId="77777777" w:rsidTr="004B4746">
        <w:tc>
          <w:tcPr>
            <w:tcW w:w="4158" w:type="dxa"/>
            <w:vAlign w:val="center"/>
          </w:tcPr>
          <w:p w14:paraId="3AFF677C"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Thallium</w:t>
            </w:r>
          </w:p>
        </w:tc>
        <w:tc>
          <w:tcPr>
            <w:tcW w:w="4050" w:type="dxa"/>
            <w:vAlign w:val="center"/>
          </w:tcPr>
          <w:p w14:paraId="7331C667"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0.002</w:t>
            </w:r>
          </w:p>
        </w:tc>
      </w:tr>
      <w:tr w:rsidR="00387A60" w:rsidRPr="009468DE" w14:paraId="51C39DDD" w14:textId="77777777" w:rsidTr="004B4746">
        <w:tc>
          <w:tcPr>
            <w:tcW w:w="4158" w:type="dxa"/>
            <w:vAlign w:val="center"/>
          </w:tcPr>
          <w:p w14:paraId="15AEABA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Toluene</w:t>
            </w:r>
          </w:p>
        </w:tc>
        <w:tc>
          <w:tcPr>
            <w:tcW w:w="4050" w:type="dxa"/>
            <w:vAlign w:val="center"/>
          </w:tcPr>
          <w:p w14:paraId="68FD200E"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w:t>
            </w:r>
          </w:p>
        </w:tc>
      </w:tr>
      <w:tr w:rsidR="00387A60" w:rsidRPr="009468DE" w14:paraId="50A4FFD5" w14:textId="77777777" w:rsidTr="004B4746">
        <w:tc>
          <w:tcPr>
            <w:tcW w:w="4158" w:type="dxa"/>
            <w:vAlign w:val="center"/>
          </w:tcPr>
          <w:p w14:paraId="588C0CE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Total Trihalomethanes (TTHMs)</w:t>
            </w:r>
          </w:p>
        </w:tc>
        <w:tc>
          <w:tcPr>
            <w:tcW w:w="4050" w:type="dxa"/>
            <w:vAlign w:val="center"/>
          </w:tcPr>
          <w:p w14:paraId="0FD745F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0.08</w:t>
            </w:r>
          </w:p>
        </w:tc>
      </w:tr>
      <w:tr w:rsidR="00387A60" w:rsidRPr="009468DE" w14:paraId="724387F0" w14:textId="77777777" w:rsidTr="004B4746">
        <w:tc>
          <w:tcPr>
            <w:tcW w:w="4158" w:type="dxa"/>
            <w:vAlign w:val="center"/>
          </w:tcPr>
          <w:p w14:paraId="64F7710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Toxaphene</w:t>
            </w:r>
          </w:p>
        </w:tc>
        <w:tc>
          <w:tcPr>
            <w:tcW w:w="4050" w:type="dxa"/>
            <w:vAlign w:val="center"/>
          </w:tcPr>
          <w:p w14:paraId="03B92EC2"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0.003</w:t>
            </w:r>
          </w:p>
        </w:tc>
      </w:tr>
      <w:tr w:rsidR="00387A60" w:rsidRPr="009468DE" w14:paraId="7429278C" w14:textId="77777777" w:rsidTr="004B4746">
        <w:tc>
          <w:tcPr>
            <w:tcW w:w="4158" w:type="dxa"/>
            <w:vAlign w:val="center"/>
          </w:tcPr>
          <w:p w14:paraId="23C2FC9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trans-1,2-Dichloroethylene</w:t>
            </w:r>
          </w:p>
        </w:tc>
        <w:tc>
          <w:tcPr>
            <w:tcW w:w="4050" w:type="dxa"/>
            <w:vAlign w:val="center"/>
          </w:tcPr>
          <w:p w14:paraId="0A62321D"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0.1</w:t>
            </w:r>
          </w:p>
        </w:tc>
      </w:tr>
      <w:tr w:rsidR="00387A60" w:rsidRPr="009468DE" w14:paraId="79210A64" w14:textId="77777777" w:rsidTr="004B4746">
        <w:tc>
          <w:tcPr>
            <w:tcW w:w="4158" w:type="dxa"/>
            <w:vAlign w:val="center"/>
          </w:tcPr>
          <w:p w14:paraId="69DF1BB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Trichloroethylene</w:t>
            </w:r>
          </w:p>
        </w:tc>
        <w:tc>
          <w:tcPr>
            <w:tcW w:w="4050" w:type="dxa"/>
            <w:vAlign w:val="center"/>
          </w:tcPr>
          <w:p w14:paraId="2F375768"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0.005</w:t>
            </w:r>
          </w:p>
        </w:tc>
      </w:tr>
      <w:tr w:rsidR="00387A60" w:rsidRPr="009468DE" w14:paraId="2F4997F8" w14:textId="77777777" w:rsidTr="004B4746">
        <w:tc>
          <w:tcPr>
            <w:tcW w:w="4158" w:type="dxa"/>
            <w:vAlign w:val="center"/>
          </w:tcPr>
          <w:p w14:paraId="0398A7D3"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Vinyl chloride</w:t>
            </w:r>
          </w:p>
        </w:tc>
        <w:tc>
          <w:tcPr>
            <w:tcW w:w="4050" w:type="dxa"/>
            <w:vAlign w:val="center"/>
          </w:tcPr>
          <w:p w14:paraId="126B091F"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0.002</w:t>
            </w:r>
          </w:p>
        </w:tc>
      </w:tr>
      <w:tr w:rsidR="00387A60" w:rsidRPr="009468DE" w14:paraId="26ABD8AE" w14:textId="77777777" w:rsidTr="004B4746">
        <w:tc>
          <w:tcPr>
            <w:tcW w:w="4158" w:type="dxa"/>
            <w:vAlign w:val="center"/>
          </w:tcPr>
          <w:p w14:paraId="3557D74B"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Xylenes (total)</w:t>
            </w:r>
          </w:p>
        </w:tc>
        <w:tc>
          <w:tcPr>
            <w:tcW w:w="4050" w:type="dxa"/>
            <w:vAlign w:val="center"/>
          </w:tcPr>
          <w:p w14:paraId="05EB15B1" w14:textId="77777777" w:rsidR="00387A60" w:rsidRPr="009468DE" w:rsidRDefault="00387A60" w:rsidP="004B4746">
            <w:pPr>
              <w:spacing w:after="100"/>
              <w:rPr>
                <w:rFonts w:ascii="Times New Roman" w:hAnsi="Times New Roman" w:cs="Times New Roman"/>
              </w:rPr>
            </w:pPr>
            <w:r w:rsidRPr="009468DE">
              <w:rPr>
                <w:rFonts w:ascii="Times New Roman" w:eastAsia="Times New Roman" w:hAnsi="Times New Roman" w:cs="Times New Roman"/>
                <w:color w:val="000000"/>
              </w:rPr>
              <w:t>10</w:t>
            </w:r>
          </w:p>
        </w:tc>
      </w:tr>
    </w:tbl>
    <w:p w14:paraId="0EF0EFD6" w14:textId="77777777" w:rsidR="00942DB2" w:rsidRPr="009468DE" w:rsidRDefault="0081598C" w:rsidP="00942DB2">
      <w:pPr>
        <w:pStyle w:val="ListParagraph"/>
        <w:spacing w:after="100"/>
        <w:ind w:left="0"/>
        <w:rPr>
          <w:rFonts w:ascii="Times New Roman" w:hAnsi="Times New Roman" w:cs="Times New Roman"/>
        </w:rPr>
      </w:pPr>
      <w:r w:rsidRPr="009468DE">
        <w:rPr>
          <w:rFonts w:ascii="Times New Roman" w:hAnsi="Times New Roman" w:cs="Times New Roman"/>
          <w:b/>
        </w:rPr>
        <w:t xml:space="preserve">Table 1. </w:t>
      </w:r>
      <w:r w:rsidR="00942DB2" w:rsidRPr="009468DE">
        <w:rPr>
          <w:rFonts w:ascii="Times New Roman" w:hAnsi="Times New Roman" w:cs="Times New Roman"/>
          <w:b/>
          <w:color w:val="111111"/>
        </w:rPr>
        <w:t>Table of Regulated Drinking Water Contaminants</w:t>
      </w:r>
      <w:r w:rsidRPr="009468DE">
        <w:rPr>
          <w:rFonts w:ascii="Times New Roman" w:hAnsi="Times New Roman" w:cs="Times New Roman"/>
          <w:b/>
        </w:rPr>
        <w:t>.</w:t>
      </w:r>
      <w:r w:rsidRPr="009468DE">
        <w:rPr>
          <w:rFonts w:ascii="Times New Roman" w:hAnsi="Times New Roman" w:cs="Times New Roman"/>
        </w:rPr>
        <w:t xml:space="preserve"> Obtained from </w:t>
      </w:r>
      <w:r w:rsidR="00942DB2" w:rsidRPr="009468DE">
        <w:rPr>
          <w:rFonts w:ascii="Times New Roman" w:hAnsi="Times New Roman" w:cs="Times New Roman"/>
        </w:rPr>
        <w:t>US Environmental Protection Agency</w:t>
      </w:r>
      <w:r w:rsidRPr="009468DE">
        <w:rPr>
          <w:rFonts w:ascii="Times New Roman" w:hAnsi="Times New Roman" w:cs="Times New Roman"/>
        </w:rPr>
        <w:t xml:space="preserve"> website at </w:t>
      </w:r>
      <w:hyperlink r:id="rId11" w:history="1">
        <w:r w:rsidR="00942DB2" w:rsidRPr="009468DE">
          <w:rPr>
            <w:rStyle w:val="Hyperlink"/>
            <w:rFonts w:ascii="Times New Roman" w:hAnsi="Times New Roman" w:cs="Times New Roman"/>
          </w:rPr>
          <w:t>https://www.epa.gov/ground-water-and-drinking-water/table-regulated-drinking-water-contaminants</w:t>
        </w:r>
      </w:hyperlink>
    </w:p>
    <w:p w14:paraId="6B3D795D" w14:textId="4FAF30D3" w:rsidR="00720539" w:rsidRPr="009468DE" w:rsidRDefault="00720539" w:rsidP="00837E42">
      <w:pPr>
        <w:spacing w:after="100"/>
        <w:rPr>
          <w:rFonts w:ascii="Times New Roman" w:hAnsi="Times New Roman" w:cs="Times New Roman"/>
        </w:rPr>
      </w:pPr>
    </w:p>
    <w:sectPr w:rsidR="00720539" w:rsidRPr="009468DE" w:rsidSect="006D472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drew Wilkens" w:date="2016-11-18T16:48:00Z" w:initials="ASW">
    <w:p w14:paraId="1B4D4F0E" w14:textId="795193B9" w:rsidR="00510C68" w:rsidRDefault="00510C68">
      <w:pPr>
        <w:pStyle w:val="CommentText"/>
      </w:pPr>
      <w:r>
        <w:rPr>
          <w:rStyle w:val="CommentReference"/>
        </w:rPr>
        <w:annotationRef/>
      </w:r>
      <w:r>
        <w:t xml:space="preserve">This Procedure </w:t>
      </w:r>
      <w:r w:rsidR="001E06B4">
        <w:t>is very conceptual. Some of the points are specific actions that we can film, but others are a lot more about keeping things in mind. Steps like “</w:t>
      </w:r>
      <w:r w:rsidR="001E06B4" w:rsidRPr="009468DE">
        <w:rPr>
          <w:rFonts w:ascii="Times New Roman" w:hAnsi="Times New Roman" w:cs="Times New Roman"/>
          <w:color w:val="262626"/>
        </w:rPr>
        <w:t xml:space="preserve">chemicals should be recycled or recovered </w:t>
      </w:r>
      <w:r w:rsidR="001E06B4">
        <w:rPr>
          <w:rFonts w:ascii="Times New Roman" w:hAnsi="Times New Roman" w:cs="Times New Roman"/>
          <w:color w:val="262626"/>
        </w:rPr>
        <w:t>for reuse</w:t>
      </w:r>
      <w:r w:rsidR="001E06B4" w:rsidRPr="009468DE">
        <w:rPr>
          <w:rFonts w:ascii="Times New Roman" w:hAnsi="Times New Roman" w:cs="Times New Roman"/>
          <w:color w:val="262626"/>
        </w:rPr>
        <w:t>.</w:t>
      </w:r>
      <w:r w:rsidR="00307078">
        <w:rPr>
          <w:rFonts w:ascii="Times New Roman" w:hAnsi="Times New Roman" w:cs="Times New Roman"/>
          <w:color w:val="262626"/>
        </w:rPr>
        <w:t>”</w:t>
      </w:r>
      <w:r w:rsidR="001E06B4">
        <w:rPr>
          <w:rFonts w:ascii="Times New Roman" w:hAnsi="Times New Roman" w:cs="Times New Roman"/>
          <w:color w:val="262626"/>
        </w:rPr>
        <w:t xml:space="preserve"> should be re-written as discrete actions.</w:t>
      </w:r>
    </w:p>
  </w:comment>
  <w:comment w:id="2" w:author="Rob Rioux" w:date="2016-12-13T13:34:00Z" w:initials="RR">
    <w:p w14:paraId="136CBEBC" w14:textId="21DC9716" w:rsidR="004F1938" w:rsidRDefault="004F1938">
      <w:pPr>
        <w:pStyle w:val="CommentText"/>
      </w:pPr>
      <w:r>
        <w:rPr>
          <w:rStyle w:val="CommentReference"/>
        </w:rPr>
        <w:annotationRef/>
      </w:r>
      <w:r>
        <w:t xml:space="preserve">I think this is a very important point.  It is certainly conceptual rather than demonstrable.  </w:t>
      </w:r>
    </w:p>
  </w:comment>
  <w:comment w:id="5" w:author="Rob Rioux" w:date="2016-12-13T13:38:00Z" w:initials="RR">
    <w:p w14:paraId="269CDB98" w14:textId="456D14C0" w:rsidR="004F1938" w:rsidRDefault="004F1938">
      <w:pPr>
        <w:pStyle w:val="CommentText"/>
      </w:pPr>
      <w:r>
        <w:rPr>
          <w:rStyle w:val="CommentReference"/>
        </w:rPr>
        <w:annotationRef/>
      </w:r>
      <w:r>
        <w:t xml:space="preserve">Here we could show the proper disposal of waste.  Not mixing incompatible chemicals.  We can show how to recycle chemicals (especially solvents). I am not sure that is practiced too much.  </w:t>
      </w:r>
    </w:p>
    <w:p w14:paraId="04C1EFCE" w14:textId="77777777" w:rsidR="004F1938" w:rsidRDefault="004F1938">
      <w:pPr>
        <w:pStyle w:val="CommentText"/>
      </w:pPr>
    </w:p>
    <w:p w14:paraId="1F197473" w14:textId="32B968F7" w:rsidR="004F1938" w:rsidRDefault="004F1938">
      <w:pPr>
        <w:pStyle w:val="CommentText"/>
      </w:pPr>
      <w:r>
        <w:t xml:space="preserve">We could also show what a proper satellite accumulation area should look like (i.e., proper labeling, secondary containment, incompatible chemical separation). </w:t>
      </w:r>
    </w:p>
  </w:comment>
  <w:comment w:id="6" w:author="Rob Rioux" w:date="2016-12-13T13:27:00Z" w:initials="RR">
    <w:p w14:paraId="3F7AFB28" w14:textId="11DE2CE3" w:rsidR="004F1938" w:rsidRDefault="004F1938">
      <w:pPr>
        <w:pStyle w:val="CommentText"/>
      </w:pPr>
      <w:r>
        <w:rPr>
          <w:rStyle w:val="CommentReference"/>
        </w:rPr>
        <w:annotationRef/>
      </w:r>
      <w:r>
        <w:t xml:space="preserve">Here is an area that we can demonstrate and film.  I would imagine we could show a situation where you have generated various types of waste (i.e. reaction work-up).  We’d show how we separate waste type and dispose of properly.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4D4F0E" w15:done="0"/>
  <w15:commentEx w15:paraId="136CBEBC" w15:done="0"/>
  <w15:commentEx w15:paraId="1F197473" w15:done="0"/>
  <w15:commentEx w15:paraId="3F7AFB2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B67"/>
    <w:multiLevelType w:val="hybridMultilevel"/>
    <w:tmpl w:val="EA88F16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 w15:restartNumberingAfterBreak="0">
    <w:nsid w:val="08863B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D20A5D"/>
    <w:multiLevelType w:val="hybridMultilevel"/>
    <w:tmpl w:val="B784B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F42F0F"/>
    <w:multiLevelType w:val="hybridMultilevel"/>
    <w:tmpl w:val="72C42548"/>
    <w:lvl w:ilvl="0" w:tplc="5718C6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5C13CE"/>
    <w:multiLevelType w:val="hybridMultilevel"/>
    <w:tmpl w:val="0B702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2524E7"/>
    <w:multiLevelType w:val="hybridMultilevel"/>
    <w:tmpl w:val="E43C6DAC"/>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6" w15:restartNumberingAfterBreak="0">
    <w:nsid w:val="384166F8"/>
    <w:multiLevelType w:val="multilevel"/>
    <w:tmpl w:val="F1B42650"/>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06A6C22"/>
    <w:multiLevelType w:val="hybridMultilevel"/>
    <w:tmpl w:val="23388D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CD41B2"/>
    <w:multiLevelType w:val="hybridMultilevel"/>
    <w:tmpl w:val="3A703E2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459B1D4B"/>
    <w:multiLevelType w:val="hybridMultilevel"/>
    <w:tmpl w:val="05DE92E4"/>
    <w:lvl w:ilvl="0" w:tplc="2E76E3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FD1E90"/>
    <w:multiLevelType w:val="multilevel"/>
    <w:tmpl w:val="23388D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B774A4A"/>
    <w:multiLevelType w:val="hybridMultilevel"/>
    <w:tmpl w:val="975043C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2" w15:restartNumberingAfterBreak="0">
    <w:nsid w:val="4DDB1D76"/>
    <w:multiLevelType w:val="hybridMultilevel"/>
    <w:tmpl w:val="8C92492C"/>
    <w:lvl w:ilvl="0" w:tplc="0409000F">
      <w:start w:val="1"/>
      <w:numFmt w:val="decimal"/>
      <w:lvlText w:val="%1."/>
      <w:lvlJc w:val="left"/>
      <w:pPr>
        <w:ind w:left="720" w:hanging="360"/>
      </w:pPr>
      <w:rPr>
        <w:rFonts w:ascii="Times New Roman" w:hAnsi="Times New Roman"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42293C"/>
    <w:multiLevelType w:val="hybridMultilevel"/>
    <w:tmpl w:val="6DA8435A"/>
    <w:lvl w:ilvl="0" w:tplc="600C125A">
      <w:start w:val="4"/>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191DCF"/>
    <w:multiLevelType w:val="hybridMultilevel"/>
    <w:tmpl w:val="915C2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512757"/>
    <w:multiLevelType w:val="hybridMultilevel"/>
    <w:tmpl w:val="398C4322"/>
    <w:lvl w:ilvl="0" w:tplc="F7AC3150">
      <w:start w:val="1"/>
      <w:numFmt w:val="lowerLetter"/>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5F4B01"/>
    <w:multiLevelType w:val="hybridMultilevel"/>
    <w:tmpl w:val="A33E2D0C"/>
    <w:lvl w:ilvl="0" w:tplc="740EB464">
      <w:start w:val="1"/>
      <w:numFmt w:val="decimal"/>
      <w:lvlText w:val="4.%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B95217"/>
    <w:multiLevelType w:val="hybridMultilevel"/>
    <w:tmpl w:val="1E727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7"/>
  </w:num>
  <w:num w:numId="3">
    <w:abstractNumId w:val="2"/>
  </w:num>
  <w:num w:numId="4">
    <w:abstractNumId w:val="4"/>
  </w:num>
  <w:num w:numId="5">
    <w:abstractNumId w:val="10"/>
  </w:num>
  <w:num w:numId="6">
    <w:abstractNumId w:val="1"/>
  </w:num>
  <w:num w:numId="7">
    <w:abstractNumId w:val="14"/>
  </w:num>
  <w:num w:numId="8">
    <w:abstractNumId w:val="6"/>
  </w:num>
  <w:num w:numId="9">
    <w:abstractNumId w:val="11"/>
  </w:num>
  <w:num w:numId="10">
    <w:abstractNumId w:val="12"/>
  </w:num>
  <w:num w:numId="11">
    <w:abstractNumId w:val="0"/>
  </w:num>
  <w:num w:numId="12">
    <w:abstractNumId w:val="8"/>
  </w:num>
  <w:num w:numId="13">
    <w:abstractNumId w:val="5"/>
  </w:num>
  <w:num w:numId="14">
    <w:abstractNumId w:val="3"/>
  </w:num>
  <w:num w:numId="15">
    <w:abstractNumId w:val="15"/>
  </w:num>
  <w:num w:numId="16">
    <w:abstractNumId w:val="13"/>
  </w:num>
  <w:num w:numId="17">
    <w:abstractNumId w:val="16"/>
  </w:num>
  <w:num w:numId="18">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 Rioux">
    <w15:presenceInfo w15:providerId="AD" w15:userId="S-1-5-21-47004476-1155158966-929704890-35320"/>
  </w15:person>
  <w15:person w15:author="Andrew">
    <w15:presenceInfo w15:providerId="None" w15:userId="And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A68"/>
    <w:rsid w:val="000007E3"/>
    <w:rsid w:val="0004307E"/>
    <w:rsid w:val="00046B14"/>
    <w:rsid w:val="00071498"/>
    <w:rsid w:val="000B6A00"/>
    <w:rsid w:val="000B73EB"/>
    <w:rsid w:val="000C5319"/>
    <w:rsid w:val="000D23D8"/>
    <w:rsid w:val="00101612"/>
    <w:rsid w:val="001113F2"/>
    <w:rsid w:val="0011183B"/>
    <w:rsid w:val="0012468C"/>
    <w:rsid w:val="00131D3D"/>
    <w:rsid w:val="001527D8"/>
    <w:rsid w:val="00153666"/>
    <w:rsid w:val="00197BD3"/>
    <w:rsid w:val="001A536E"/>
    <w:rsid w:val="001B727F"/>
    <w:rsid w:val="001C51AE"/>
    <w:rsid w:val="001D5967"/>
    <w:rsid w:val="001E06B4"/>
    <w:rsid w:val="001E60DF"/>
    <w:rsid w:val="002131AF"/>
    <w:rsid w:val="002867FF"/>
    <w:rsid w:val="002942B6"/>
    <w:rsid w:val="002A0B3D"/>
    <w:rsid w:val="002B08FE"/>
    <w:rsid w:val="00307078"/>
    <w:rsid w:val="00312410"/>
    <w:rsid w:val="00313783"/>
    <w:rsid w:val="0034511C"/>
    <w:rsid w:val="00374130"/>
    <w:rsid w:val="00381976"/>
    <w:rsid w:val="003855CB"/>
    <w:rsid w:val="00387A60"/>
    <w:rsid w:val="003D091C"/>
    <w:rsid w:val="003D292C"/>
    <w:rsid w:val="003F2CC5"/>
    <w:rsid w:val="00410684"/>
    <w:rsid w:val="004476B2"/>
    <w:rsid w:val="00455D75"/>
    <w:rsid w:val="004648A0"/>
    <w:rsid w:val="004B4746"/>
    <w:rsid w:val="004C00B9"/>
    <w:rsid w:val="004E59ED"/>
    <w:rsid w:val="004F1938"/>
    <w:rsid w:val="00510C68"/>
    <w:rsid w:val="00541AB4"/>
    <w:rsid w:val="005B6D3D"/>
    <w:rsid w:val="005D3721"/>
    <w:rsid w:val="0061016B"/>
    <w:rsid w:val="00614CF6"/>
    <w:rsid w:val="00634158"/>
    <w:rsid w:val="00647CF4"/>
    <w:rsid w:val="00657718"/>
    <w:rsid w:val="0066022A"/>
    <w:rsid w:val="00680A1E"/>
    <w:rsid w:val="006A55D8"/>
    <w:rsid w:val="006B2AC9"/>
    <w:rsid w:val="006D472E"/>
    <w:rsid w:val="006F3A30"/>
    <w:rsid w:val="00701339"/>
    <w:rsid w:val="007015F9"/>
    <w:rsid w:val="0071064C"/>
    <w:rsid w:val="00720539"/>
    <w:rsid w:val="007461D5"/>
    <w:rsid w:val="00793DC5"/>
    <w:rsid w:val="007A28D5"/>
    <w:rsid w:val="007B17F7"/>
    <w:rsid w:val="007C5967"/>
    <w:rsid w:val="007E2257"/>
    <w:rsid w:val="00811D6D"/>
    <w:rsid w:val="0081598C"/>
    <w:rsid w:val="008373A6"/>
    <w:rsid w:val="00837E42"/>
    <w:rsid w:val="00851C11"/>
    <w:rsid w:val="00862EAC"/>
    <w:rsid w:val="00865D43"/>
    <w:rsid w:val="00872BA0"/>
    <w:rsid w:val="00895E0E"/>
    <w:rsid w:val="008A1A96"/>
    <w:rsid w:val="008A1BBA"/>
    <w:rsid w:val="008B2655"/>
    <w:rsid w:val="008F18FC"/>
    <w:rsid w:val="009274D0"/>
    <w:rsid w:val="00942DB2"/>
    <w:rsid w:val="009468DE"/>
    <w:rsid w:val="00961241"/>
    <w:rsid w:val="00971DF7"/>
    <w:rsid w:val="00982FD7"/>
    <w:rsid w:val="00983075"/>
    <w:rsid w:val="009922B8"/>
    <w:rsid w:val="009D6CC5"/>
    <w:rsid w:val="00A228F2"/>
    <w:rsid w:val="00A30CF4"/>
    <w:rsid w:val="00AA64B2"/>
    <w:rsid w:val="00AD2C7F"/>
    <w:rsid w:val="00AD339A"/>
    <w:rsid w:val="00AF3950"/>
    <w:rsid w:val="00B155CA"/>
    <w:rsid w:val="00B43D43"/>
    <w:rsid w:val="00B44AD4"/>
    <w:rsid w:val="00B45DE0"/>
    <w:rsid w:val="00B46CCF"/>
    <w:rsid w:val="00B521E5"/>
    <w:rsid w:val="00B53784"/>
    <w:rsid w:val="00B726F4"/>
    <w:rsid w:val="00B72D28"/>
    <w:rsid w:val="00BC0617"/>
    <w:rsid w:val="00C01C41"/>
    <w:rsid w:val="00C35F6D"/>
    <w:rsid w:val="00C366D9"/>
    <w:rsid w:val="00C635F2"/>
    <w:rsid w:val="00C66116"/>
    <w:rsid w:val="00C72599"/>
    <w:rsid w:val="00C77415"/>
    <w:rsid w:val="00C834CC"/>
    <w:rsid w:val="00C942D5"/>
    <w:rsid w:val="00C97CB9"/>
    <w:rsid w:val="00CE3FF6"/>
    <w:rsid w:val="00CF73AA"/>
    <w:rsid w:val="00D25996"/>
    <w:rsid w:val="00D25CE0"/>
    <w:rsid w:val="00D36A82"/>
    <w:rsid w:val="00D45B97"/>
    <w:rsid w:val="00D61424"/>
    <w:rsid w:val="00D93A6B"/>
    <w:rsid w:val="00D94948"/>
    <w:rsid w:val="00D971F5"/>
    <w:rsid w:val="00DA6BC0"/>
    <w:rsid w:val="00DB5A01"/>
    <w:rsid w:val="00DB5C8E"/>
    <w:rsid w:val="00DC4FDB"/>
    <w:rsid w:val="00E12EF4"/>
    <w:rsid w:val="00E2367B"/>
    <w:rsid w:val="00E82EB0"/>
    <w:rsid w:val="00EA6671"/>
    <w:rsid w:val="00EB1A68"/>
    <w:rsid w:val="00EB5BAF"/>
    <w:rsid w:val="00ED158B"/>
    <w:rsid w:val="00ED729C"/>
    <w:rsid w:val="00EE4104"/>
    <w:rsid w:val="00F135AB"/>
    <w:rsid w:val="00F158F8"/>
    <w:rsid w:val="00F361F9"/>
    <w:rsid w:val="00F911EA"/>
    <w:rsid w:val="00FB12BF"/>
    <w:rsid w:val="00FB2161"/>
    <w:rsid w:val="00FB7BA1"/>
    <w:rsid w:val="00FD012D"/>
    <w:rsid w:val="00FD0550"/>
    <w:rsid w:val="00FE167D"/>
    <w:rsid w:val="00FE29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D04DD3"/>
  <w14:defaultImageDpi w14:val="300"/>
  <w15:docId w15:val="{8436F35B-E723-4E1E-B7DD-740CE2AE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5AB"/>
    <w:pPr>
      <w:ind w:left="720"/>
      <w:contextualSpacing/>
    </w:pPr>
  </w:style>
  <w:style w:type="character" w:styleId="Hyperlink">
    <w:name w:val="Hyperlink"/>
    <w:basedOn w:val="DefaultParagraphFont"/>
    <w:uiPriority w:val="99"/>
    <w:unhideWhenUsed/>
    <w:rsid w:val="009274D0"/>
    <w:rPr>
      <w:color w:val="0000FF" w:themeColor="hyperlink"/>
      <w:u w:val="single"/>
    </w:rPr>
  </w:style>
  <w:style w:type="character" w:styleId="FollowedHyperlink">
    <w:name w:val="FollowedHyperlink"/>
    <w:basedOn w:val="DefaultParagraphFont"/>
    <w:uiPriority w:val="99"/>
    <w:semiHidden/>
    <w:unhideWhenUsed/>
    <w:rsid w:val="00720539"/>
    <w:rPr>
      <w:color w:val="800080" w:themeColor="followedHyperlink"/>
      <w:u w:val="single"/>
    </w:rPr>
  </w:style>
  <w:style w:type="table" w:styleId="TableGrid">
    <w:name w:val="Table Grid"/>
    <w:basedOn w:val="TableNormal"/>
    <w:uiPriority w:val="59"/>
    <w:rsid w:val="00B43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3F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3FF6"/>
    <w:rPr>
      <w:rFonts w:ascii="Lucida Grande" w:hAnsi="Lucida Grande" w:cs="Lucida Grande"/>
      <w:sz w:val="18"/>
      <w:szCs w:val="18"/>
    </w:rPr>
  </w:style>
  <w:style w:type="character" w:styleId="CommentReference">
    <w:name w:val="annotation reference"/>
    <w:basedOn w:val="DefaultParagraphFont"/>
    <w:uiPriority w:val="99"/>
    <w:semiHidden/>
    <w:unhideWhenUsed/>
    <w:rsid w:val="00AF3950"/>
    <w:rPr>
      <w:sz w:val="18"/>
      <w:szCs w:val="18"/>
    </w:rPr>
  </w:style>
  <w:style w:type="paragraph" w:styleId="CommentText">
    <w:name w:val="annotation text"/>
    <w:basedOn w:val="Normal"/>
    <w:link w:val="CommentTextChar"/>
    <w:uiPriority w:val="99"/>
    <w:semiHidden/>
    <w:unhideWhenUsed/>
    <w:rsid w:val="00AF3950"/>
  </w:style>
  <w:style w:type="character" w:customStyle="1" w:styleId="CommentTextChar">
    <w:name w:val="Comment Text Char"/>
    <w:basedOn w:val="DefaultParagraphFont"/>
    <w:link w:val="CommentText"/>
    <w:uiPriority w:val="99"/>
    <w:semiHidden/>
    <w:rsid w:val="00AF3950"/>
  </w:style>
  <w:style w:type="paragraph" w:styleId="CommentSubject">
    <w:name w:val="annotation subject"/>
    <w:basedOn w:val="CommentText"/>
    <w:next w:val="CommentText"/>
    <w:link w:val="CommentSubjectChar"/>
    <w:uiPriority w:val="99"/>
    <w:semiHidden/>
    <w:unhideWhenUsed/>
    <w:rsid w:val="00AF3950"/>
    <w:rPr>
      <w:b/>
      <w:bCs/>
      <w:sz w:val="20"/>
      <w:szCs w:val="20"/>
    </w:rPr>
  </w:style>
  <w:style w:type="character" w:customStyle="1" w:styleId="CommentSubjectChar">
    <w:name w:val="Comment Subject Char"/>
    <w:basedOn w:val="CommentTextChar"/>
    <w:link w:val="CommentSubject"/>
    <w:uiPriority w:val="99"/>
    <w:semiHidden/>
    <w:rsid w:val="00AF3950"/>
    <w:rPr>
      <w:b/>
      <w:bCs/>
      <w:sz w:val="20"/>
      <w:szCs w:val="20"/>
    </w:rPr>
  </w:style>
  <w:style w:type="paragraph" w:styleId="NormalWeb">
    <w:name w:val="Normal (Web)"/>
    <w:basedOn w:val="Normal"/>
    <w:uiPriority w:val="99"/>
    <w:unhideWhenUsed/>
    <w:rsid w:val="00FE167D"/>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88459">
      <w:bodyDiv w:val="1"/>
      <w:marLeft w:val="0"/>
      <w:marRight w:val="0"/>
      <w:marTop w:val="0"/>
      <w:marBottom w:val="0"/>
      <w:divBdr>
        <w:top w:val="none" w:sz="0" w:space="0" w:color="auto"/>
        <w:left w:val="none" w:sz="0" w:space="0" w:color="auto"/>
        <w:bottom w:val="none" w:sz="0" w:space="0" w:color="auto"/>
        <w:right w:val="none" w:sz="0" w:space="0" w:color="auto"/>
      </w:divBdr>
    </w:div>
    <w:div w:id="647243683">
      <w:bodyDiv w:val="1"/>
      <w:marLeft w:val="0"/>
      <w:marRight w:val="0"/>
      <w:marTop w:val="0"/>
      <w:marBottom w:val="0"/>
      <w:divBdr>
        <w:top w:val="none" w:sz="0" w:space="0" w:color="auto"/>
        <w:left w:val="none" w:sz="0" w:space="0" w:color="auto"/>
        <w:bottom w:val="none" w:sz="0" w:space="0" w:color="auto"/>
        <w:right w:val="none" w:sz="0" w:space="0" w:color="auto"/>
      </w:divBdr>
      <w:divsChild>
        <w:div w:id="967050588">
          <w:marLeft w:val="0"/>
          <w:marRight w:val="0"/>
          <w:marTop w:val="0"/>
          <w:marBottom w:val="0"/>
          <w:divBdr>
            <w:top w:val="none" w:sz="0" w:space="0" w:color="auto"/>
            <w:left w:val="none" w:sz="0" w:space="0" w:color="auto"/>
            <w:bottom w:val="none" w:sz="0" w:space="0" w:color="auto"/>
            <w:right w:val="none" w:sz="0" w:space="0" w:color="auto"/>
          </w:divBdr>
          <w:divsChild>
            <w:div w:id="2082870648">
              <w:marLeft w:val="0"/>
              <w:marRight w:val="0"/>
              <w:marTop w:val="0"/>
              <w:marBottom w:val="0"/>
              <w:divBdr>
                <w:top w:val="none" w:sz="0" w:space="0" w:color="auto"/>
                <w:left w:val="none" w:sz="0" w:space="0" w:color="auto"/>
                <w:bottom w:val="none" w:sz="0" w:space="0" w:color="auto"/>
                <w:right w:val="none" w:sz="0" w:space="0" w:color="auto"/>
              </w:divBdr>
              <w:divsChild>
                <w:div w:id="1966617473">
                  <w:marLeft w:val="0"/>
                  <w:marRight w:val="0"/>
                  <w:marTop w:val="0"/>
                  <w:marBottom w:val="0"/>
                  <w:divBdr>
                    <w:top w:val="none" w:sz="0" w:space="0" w:color="auto"/>
                    <w:left w:val="none" w:sz="0" w:space="0" w:color="auto"/>
                    <w:bottom w:val="none" w:sz="0" w:space="0" w:color="auto"/>
                    <w:right w:val="none" w:sz="0" w:space="0" w:color="auto"/>
                  </w:divBdr>
                  <w:divsChild>
                    <w:div w:id="4762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372037">
      <w:bodyDiv w:val="1"/>
      <w:marLeft w:val="0"/>
      <w:marRight w:val="0"/>
      <w:marTop w:val="0"/>
      <w:marBottom w:val="0"/>
      <w:divBdr>
        <w:top w:val="none" w:sz="0" w:space="0" w:color="auto"/>
        <w:left w:val="none" w:sz="0" w:space="0" w:color="auto"/>
        <w:bottom w:val="none" w:sz="0" w:space="0" w:color="auto"/>
        <w:right w:val="none" w:sz="0" w:space="0" w:color="auto"/>
      </w:divBdr>
      <w:divsChild>
        <w:div w:id="789278599">
          <w:marLeft w:val="0"/>
          <w:marRight w:val="0"/>
          <w:marTop w:val="0"/>
          <w:marBottom w:val="0"/>
          <w:divBdr>
            <w:top w:val="none" w:sz="0" w:space="0" w:color="auto"/>
            <w:left w:val="none" w:sz="0" w:space="0" w:color="auto"/>
            <w:bottom w:val="none" w:sz="0" w:space="0" w:color="auto"/>
            <w:right w:val="none" w:sz="0" w:space="0" w:color="auto"/>
          </w:divBdr>
          <w:divsChild>
            <w:div w:id="1699429468">
              <w:marLeft w:val="0"/>
              <w:marRight w:val="0"/>
              <w:marTop w:val="0"/>
              <w:marBottom w:val="0"/>
              <w:divBdr>
                <w:top w:val="none" w:sz="0" w:space="0" w:color="auto"/>
                <w:left w:val="none" w:sz="0" w:space="0" w:color="auto"/>
                <w:bottom w:val="none" w:sz="0" w:space="0" w:color="auto"/>
                <w:right w:val="none" w:sz="0" w:space="0" w:color="auto"/>
              </w:divBdr>
              <w:divsChild>
                <w:div w:id="315307488">
                  <w:marLeft w:val="0"/>
                  <w:marRight w:val="0"/>
                  <w:marTop w:val="0"/>
                  <w:marBottom w:val="0"/>
                  <w:divBdr>
                    <w:top w:val="none" w:sz="0" w:space="0" w:color="auto"/>
                    <w:left w:val="none" w:sz="0" w:space="0" w:color="auto"/>
                    <w:bottom w:val="none" w:sz="0" w:space="0" w:color="auto"/>
                    <w:right w:val="none" w:sz="0" w:space="0" w:color="auto"/>
                  </w:divBdr>
                  <w:divsChild>
                    <w:div w:id="25521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294093">
      <w:bodyDiv w:val="1"/>
      <w:marLeft w:val="0"/>
      <w:marRight w:val="0"/>
      <w:marTop w:val="0"/>
      <w:marBottom w:val="0"/>
      <w:divBdr>
        <w:top w:val="none" w:sz="0" w:space="0" w:color="auto"/>
        <w:left w:val="none" w:sz="0" w:space="0" w:color="auto"/>
        <w:bottom w:val="none" w:sz="0" w:space="0" w:color="auto"/>
        <w:right w:val="none" w:sz="0" w:space="0" w:color="auto"/>
      </w:divBdr>
    </w:div>
    <w:div w:id="1571427664">
      <w:bodyDiv w:val="1"/>
      <w:marLeft w:val="0"/>
      <w:marRight w:val="0"/>
      <w:marTop w:val="0"/>
      <w:marBottom w:val="0"/>
      <w:divBdr>
        <w:top w:val="none" w:sz="0" w:space="0" w:color="auto"/>
        <w:left w:val="none" w:sz="0" w:space="0" w:color="auto"/>
        <w:bottom w:val="none" w:sz="0" w:space="0" w:color="auto"/>
        <w:right w:val="none" w:sz="0" w:space="0" w:color="auto"/>
      </w:divBdr>
    </w:div>
    <w:div w:id="1847860735">
      <w:bodyDiv w:val="1"/>
      <w:marLeft w:val="0"/>
      <w:marRight w:val="0"/>
      <w:marTop w:val="0"/>
      <w:marBottom w:val="0"/>
      <w:divBdr>
        <w:top w:val="none" w:sz="0" w:space="0" w:color="auto"/>
        <w:left w:val="none" w:sz="0" w:space="0" w:color="auto"/>
        <w:bottom w:val="none" w:sz="0" w:space="0" w:color="auto"/>
        <w:right w:val="none" w:sz="0" w:space="0" w:color="auto"/>
      </w:divBdr>
      <w:divsChild>
        <w:div w:id="771633348">
          <w:marLeft w:val="0"/>
          <w:marRight w:val="0"/>
          <w:marTop w:val="0"/>
          <w:marBottom w:val="0"/>
          <w:divBdr>
            <w:top w:val="none" w:sz="0" w:space="0" w:color="auto"/>
            <w:left w:val="none" w:sz="0" w:space="0" w:color="auto"/>
            <w:bottom w:val="none" w:sz="0" w:space="0" w:color="auto"/>
            <w:right w:val="none" w:sz="0" w:space="0" w:color="auto"/>
          </w:divBdr>
          <w:divsChild>
            <w:div w:id="1638997152">
              <w:marLeft w:val="0"/>
              <w:marRight w:val="0"/>
              <w:marTop w:val="0"/>
              <w:marBottom w:val="0"/>
              <w:divBdr>
                <w:top w:val="none" w:sz="0" w:space="0" w:color="auto"/>
                <w:left w:val="none" w:sz="0" w:space="0" w:color="auto"/>
                <w:bottom w:val="none" w:sz="0" w:space="0" w:color="auto"/>
                <w:right w:val="none" w:sz="0" w:space="0" w:color="auto"/>
              </w:divBdr>
              <w:divsChild>
                <w:div w:id="40325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s://www.epa.gov/ground-water-and-drinking-water/table-regulated-drinking-water-contaminants" TargetMode="External"/><Relationship Id="rId5" Type="http://schemas.openxmlformats.org/officeDocument/2006/relationships/webSettings" Target="webSettings.xml"/><Relationship Id="rId10" Type="http://schemas.openxmlformats.org/officeDocument/2006/relationships/hyperlink" Target="https://www.epa.gov/ground-water-and-drinking-water/table-regulated-drinking-water-contaminants" TargetMode="External"/><Relationship Id="rId4" Type="http://schemas.openxmlformats.org/officeDocument/2006/relationships/settings" Target="settings.xml"/><Relationship Id="rId9" Type="http://schemas.openxmlformats.org/officeDocument/2006/relationships/hyperlink" Target="https://www.osha.gov/pls/oshaweb/owadisp.show_document?p_table=STANDARDS&amp;p_id=1010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4EADF-6A9A-4C02-BCEB-5D5866CE2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1137</Words>
  <Characters>6485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Cornell University</Company>
  <LinksUpToDate>false</LinksUpToDate>
  <CharactersWithSpaces>7607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Andrew</cp:lastModifiedBy>
  <cp:revision>2</cp:revision>
  <dcterms:created xsi:type="dcterms:W3CDTF">2016-12-16T22:19:00Z</dcterms:created>
  <dcterms:modified xsi:type="dcterms:W3CDTF">2016-12-16T22:19:00Z</dcterms:modified>
</cp:coreProperties>
</file>